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一、单项选择题（共70题，每题1分，每题的备选项中，只有1个最符合题意。）</w:t>
      </w:r>
    </w:p>
    <w:p>
      <w:r>
        <w:rPr>
          <w:rFonts w:hint="eastAsia"/>
        </w:rPr>
        <w:t>1.某啤酒加工企业安装立式发酵罐，在发酵罐顶部设置了检修口要通过检修口进入罐内进行检查作业，发酵罐检修口平台与车间距</w:t>
      </w:r>
      <w:bookmarkStart w:id="0" w:name="_GoBack"/>
      <w:bookmarkEnd w:id="0"/>
      <w:r>
        <w:rPr>
          <w:rFonts w:hint="eastAsia"/>
        </w:rPr>
        <w:t>离25m，根据《固定式钢梯及平台安全要求第3部分工业防护栏杆及钢平台》GB4053.3，平台护栏的高度应不低于（　）m。</w:t>
      </w:r>
    </w:p>
    <w:p>
      <w:r>
        <w:t>A.0.90</w:t>
      </w:r>
    </w:p>
    <w:p>
      <w:r>
        <w:t>B.1.05</w:t>
      </w:r>
    </w:p>
    <w:p>
      <w:r>
        <w:t>C.1.20</w:t>
      </w:r>
    </w:p>
    <w:p>
      <w:r>
        <w:t>D.1.04</w:t>
      </w:r>
    </w:p>
    <w:p>
      <w:r>
        <w:rPr>
          <w:rFonts w:hint="eastAsia"/>
        </w:rPr>
        <w:t>【答案】C</w:t>
      </w:r>
    </w:p>
    <w:p>
      <w:r>
        <w:rPr>
          <w:rFonts w:hint="eastAsia"/>
        </w:rPr>
        <w:t>【解析】</w:t>
      </w:r>
    </w:p>
    <w:p>
      <w:pPr>
        <w:rPr>
          <w:color w:val="FF0000"/>
        </w:rPr>
      </w:pPr>
      <w:r>
        <w:rPr>
          <w:rFonts w:hint="eastAsia"/>
        </w:rPr>
        <w:t>《固定式钢梯及平台安全要求第3部分工业防护栏杆及钢平台》：</w:t>
      </w:r>
      <w:r>
        <w:rPr>
          <w:rFonts w:hint="eastAsia"/>
          <w:color w:val="FF0000"/>
        </w:rPr>
        <w:t>5.2栏杆高度</w:t>
      </w:r>
    </w:p>
    <w:p>
      <w:pPr>
        <w:rPr>
          <w:color w:val="FF0000"/>
        </w:rPr>
      </w:pPr>
      <w:r>
        <w:rPr>
          <w:rFonts w:hint="eastAsia"/>
          <w:color w:val="FF0000"/>
        </w:rPr>
        <w:t>5.2.1当平台、通道及作业场所距基准面高度小于2m时，防护栏杆高度应不低于900mm。</w:t>
      </w:r>
    </w:p>
    <w:p>
      <w:pPr>
        <w:rPr>
          <w:color w:val="FF0000"/>
        </w:rPr>
      </w:pPr>
      <w:r>
        <w:rPr>
          <w:rFonts w:hint="eastAsia"/>
          <w:color w:val="FF0000"/>
        </w:rPr>
        <w:t>5.2.2当距基准面高度大于等于2m并小于20m的平台、通道及作业场所的防护栏杆高度应不低于1050mm。</w:t>
      </w:r>
    </w:p>
    <w:p>
      <w:pPr>
        <w:rPr>
          <w:color w:val="FF0000"/>
        </w:rPr>
      </w:pPr>
      <w:r>
        <w:rPr>
          <w:rFonts w:hint="eastAsia"/>
          <w:color w:val="FF0000"/>
        </w:rPr>
        <w:t>5.2.3在距基准面高度不小于20m的平台、通道及作业场所的防护栏杆的高度应不低于1200mm。</w:t>
      </w:r>
    </w:p>
    <w:p/>
    <w:p>
      <w:r>
        <w:rPr>
          <w:rFonts w:hint="eastAsia"/>
        </w:rPr>
        <w:t>2.某建筑施工项目使用了汽车吊装，为了识别吊装作业的危险因素，该项目安全管理人员对汽车的事故数据进行了记录。事故描述和危险因素分类，根据《企业职工伤亡事故分类》（GB6441），下列事故危险因素分类错误的是（　）。</w:t>
      </w:r>
    </w:p>
    <w:tbl>
      <w:tblPr>
        <w:tblStyle w:val="6"/>
        <w:tblW w:w="7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252"/>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center"/>
            </w:pPr>
            <w:r>
              <w:rPr>
                <w:rFonts w:hint="eastAsia"/>
              </w:rPr>
              <w:t>序号</w:t>
            </w:r>
          </w:p>
        </w:tc>
        <w:tc>
          <w:tcPr>
            <w:tcW w:w="4252" w:type="dxa"/>
          </w:tcPr>
          <w:p>
            <w:pPr>
              <w:jc w:val="center"/>
            </w:pPr>
            <w:r>
              <w:rPr>
                <w:rFonts w:hint="eastAsia"/>
              </w:rPr>
              <w:t>事故描述</w:t>
            </w:r>
          </w:p>
        </w:tc>
        <w:tc>
          <w:tcPr>
            <w:tcW w:w="1843" w:type="dxa"/>
          </w:tcPr>
          <w:p>
            <w:pPr>
              <w:jc w:val="center"/>
            </w:pPr>
            <w:r>
              <w:rPr>
                <w:rFonts w:hint="eastAsia"/>
              </w:rPr>
              <w:t>事故的危险因素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center"/>
            </w:pPr>
            <w:r>
              <w:rPr>
                <w:rFonts w:hint="eastAsia"/>
              </w:rPr>
              <w:t>①</w:t>
            </w:r>
          </w:p>
        </w:tc>
        <w:tc>
          <w:tcPr>
            <w:tcW w:w="4252" w:type="dxa"/>
          </w:tcPr>
          <w:p>
            <w:pPr>
              <w:jc w:val="center"/>
            </w:pPr>
            <w:r>
              <w:rPr>
                <w:rFonts w:hint="eastAsia"/>
              </w:rPr>
              <w:t>甲汽车吊载吊装时因地基不稳，吊车失稳倾斜，一名员工腹部受到挤压导致重伤</w:t>
            </w:r>
          </w:p>
        </w:tc>
        <w:tc>
          <w:tcPr>
            <w:tcW w:w="1843" w:type="dxa"/>
          </w:tcPr>
          <w:p>
            <w:pPr>
              <w:jc w:val="center"/>
            </w:pPr>
            <w:r>
              <w:rPr>
                <w:rFonts w:hint="eastAsia"/>
              </w:rPr>
              <w:t>起重伤害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center"/>
            </w:pPr>
            <w:r>
              <w:rPr>
                <w:rFonts w:hint="eastAsia"/>
              </w:rPr>
              <w:t>②</w:t>
            </w:r>
          </w:p>
        </w:tc>
        <w:tc>
          <w:tcPr>
            <w:tcW w:w="4252" w:type="dxa"/>
          </w:tcPr>
          <w:p>
            <w:pPr>
              <w:jc w:val="center"/>
            </w:pPr>
            <w:r>
              <w:rPr>
                <w:rFonts w:hint="eastAsia"/>
              </w:rPr>
              <w:t>乙汽车吊载开进现场时，其左后轮压伤了一名员工的左脚</w:t>
            </w:r>
          </w:p>
        </w:tc>
        <w:tc>
          <w:tcPr>
            <w:tcW w:w="1843" w:type="dxa"/>
          </w:tcPr>
          <w:p>
            <w:pPr>
              <w:jc w:val="center"/>
            </w:pPr>
            <w:r>
              <w:rPr>
                <w:rFonts w:hint="eastAsia"/>
              </w:rPr>
              <w:t>车辆伤害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center"/>
            </w:pPr>
            <w:r>
              <w:rPr>
                <w:rFonts w:hint="eastAsia"/>
              </w:rPr>
              <w:t>③</w:t>
            </w:r>
          </w:p>
        </w:tc>
        <w:tc>
          <w:tcPr>
            <w:tcW w:w="4252" w:type="dxa"/>
          </w:tcPr>
          <w:p>
            <w:pPr>
              <w:jc w:val="center"/>
            </w:pPr>
            <w:r>
              <w:rPr>
                <w:rFonts w:hint="eastAsia"/>
              </w:rPr>
              <w:t>丙汽车吊载吊装材料时，吊物撞到脚手架，脚手架发生坍塌，一名员工死亡</w:t>
            </w:r>
          </w:p>
        </w:tc>
        <w:tc>
          <w:tcPr>
            <w:tcW w:w="1843" w:type="dxa"/>
          </w:tcPr>
          <w:p>
            <w:pPr>
              <w:jc w:val="center"/>
            </w:pPr>
            <w:r>
              <w:rPr>
                <w:rFonts w:hint="eastAsia"/>
              </w:rPr>
              <w:t>坍塌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center"/>
            </w:pPr>
            <w:r>
              <w:rPr>
                <w:rFonts w:hint="eastAsia"/>
              </w:rPr>
              <w:t>④</w:t>
            </w:r>
          </w:p>
        </w:tc>
        <w:tc>
          <w:tcPr>
            <w:tcW w:w="4252" w:type="dxa"/>
          </w:tcPr>
          <w:p>
            <w:pPr>
              <w:jc w:val="center"/>
            </w:pPr>
            <w:r>
              <w:rPr>
                <w:rFonts w:hint="eastAsia"/>
              </w:rPr>
              <w:t>丁汽车吊载吊装钢筋时，因钢筋绑扎不牢，钢筋掉落砸伤一名员工</w:t>
            </w:r>
          </w:p>
        </w:tc>
        <w:tc>
          <w:tcPr>
            <w:tcW w:w="1843" w:type="dxa"/>
          </w:tcPr>
          <w:p>
            <w:pPr>
              <w:jc w:val="center"/>
            </w:pPr>
            <w:r>
              <w:rPr>
                <w:rFonts w:hint="eastAsia"/>
              </w:rPr>
              <w:t>物体打击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center"/>
            </w:pPr>
            <w:r>
              <w:rPr>
                <w:rFonts w:hint="eastAsia"/>
              </w:rPr>
              <w:t>⑤</w:t>
            </w:r>
          </w:p>
        </w:tc>
        <w:tc>
          <w:tcPr>
            <w:tcW w:w="4252" w:type="dxa"/>
          </w:tcPr>
          <w:p>
            <w:pPr>
              <w:jc w:val="center"/>
            </w:pPr>
            <w:r>
              <w:rPr>
                <w:rFonts w:hint="eastAsia"/>
              </w:rPr>
              <w:t>戊汽车吊载作业时，一名员工因站在悬臂范围内，被吊具撞伤</w:t>
            </w:r>
          </w:p>
        </w:tc>
        <w:tc>
          <w:tcPr>
            <w:tcW w:w="1843" w:type="dxa"/>
          </w:tcPr>
          <w:p>
            <w:pPr>
              <w:jc w:val="center"/>
            </w:pPr>
            <w:r>
              <w:rPr>
                <w:rFonts w:hint="eastAsia"/>
              </w:rPr>
              <w:t>机械伤害</w:t>
            </w:r>
          </w:p>
        </w:tc>
      </w:tr>
    </w:tbl>
    <w:p>
      <w:r>
        <w:rPr>
          <w:rFonts w:hint="eastAsia"/>
        </w:rPr>
        <w:t>A.①②③</w:t>
      </w:r>
    </w:p>
    <w:p>
      <w:r>
        <w:rPr>
          <w:rFonts w:hint="eastAsia"/>
        </w:rPr>
        <w:t>B.②③④</w:t>
      </w:r>
    </w:p>
    <w:p>
      <w:r>
        <w:rPr>
          <w:rFonts w:hint="eastAsia"/>
        </w:rPr>
        <w:t>C.③④⑤</w:t>
      </w:r>
    </w:p>
    <w:p>
      <w:r>
        <w:rPr>
          <w:rFonts w:hint="eastAsia"/>
        </w:rPr>
        <w:t>D.①③⑤</w:t>
      </w:r>
    </w:p>
    <w:p>
      <w:r>
        <w:rPr>
          <w:rFonts w:hint="eastAsia"/>
        </w:rPr>
        <w:t>【答案】C</w:t>
      </w:r>
    </w:p>
    <w:p>
      <w:r>
        <w:rPr>
          <w:rFonts w:hint="eastAsia"/>
        </w:rPr>
        <w:t>【解析】本题考查的是危险有害因素的分类。③④⑤均应属于起重伤害；起重伤害指各种起重作业（包括起重机安装、检修、试验）中发生的挤压、坠落（吊具、吊重）、物体打击等。参见教材P122。</w:t>
      </w:r>
    </w:p>
    <w:p/>
    <w:p>
      <w:r>
        <w:rPr>
          <w:rFonts w:hint="eastAsia"/>
        </w:rPr>
        <w:t>3.甲市王某经人介绍前往某建筑公司工作，上班后第二天早上，王某提前到达工地现场，在准备绑扎钢筋时，被正在实施维修作业的塔吊上掉落的扳手砸伤，致使右臂骨折。在处理该事故工伤认定过程中，下列做法正确的是（　）。</w:t>
      </w:r>
    </w:p>
    <w:p>
      <w:r>
        <w:rPr>
          <w:rFonts w:hint="eastAsia"/>
        </w:rPr>
        <w:t>A.该建筑公司以没有签订劳动合同和没有到上班工作时间为由，不认定为工伤</w:t>
      </w:r>
    </w:p>
    <w:p>
      <w:r>
        <w:rPr>
          <w:rFonts w:hint="eastAsia"/>
        </w:rPr>
        <w:t>B.该建筑公司工会在事故发生1年后发现，公司并未按规定为王某提出工伤认定申请，随后立即向甲市社会保险行政部门提出工伤认定申请</w:t>
      </w:r>
    </w:p>
    <w:p>
      <w:r>
        <w:rPr>
          <w:rFonts w:hint="eastAsia"/>
        </w:rPr>
        <w:t>C.甲市社会保险行政部门受理王某工伤认定申请，根据该市司法机关和有关行政主管部门出具的结论，最终做出工伤认定决定，并书面通知王某和该建筑公司</w:t>
      </w:r>
    </w:p>
    <w:p>
      <w:r>
        <w:rPr>
          <w:rFonts w:hint="eastAsia"/>
        </w:rPr>
        <w:t>D.在工伤认定审核过程中，王某妻子坚持认为此事故情形完全符合工伤认定，但该建筑公司不认为是工伤，并要求王某妻子承担举证责任</w:t>
      </w:r>
    </w:p>
    <w:p>
      <w:r>
        <w:rPr>
          <w:rFonts w:hint="eastAsia"/>
        </w:rPr>
        <w:t>【答案】C</w:t>
      </w:r>
    </w:p>
    <w:p>
      <w:r>
        <w:rPr>
          <w:rFonts w:hint="eastAsia"/>
        </w:rPr>
        <w:t xml:space="preserve">【解析】选项A错误，《工伤保险条例》第十四条 </w:t>
      </w:r>
      <w:r>
        <w:rPr>
          <w:rFonts w:ascii="Arial" w:hAnsi="Arial" w:cs="Arial"/>
          <w:color w:val="333333"/>
          <w:szCs w:val="21"/>
          <w:shd w:val="clear" w:color="auto" w:fill="FFFFFF"/>
        </w:rPr>
        <w:t>工作时间前后在工作场所内，从事与工作有关的预备性或者收尾性工作受到事故伤害的</w:t>
      </w:r>
      <w:r>
        <w:rPr>
          <w:rFonts w:hint="eastAsia" w:ascii="Arial" w:hAnsi="Arial" w:cs="Arial"/>
          <w:color w:val="333333"/>
          <w:szCs w:val="21"/>
          <w:shd w:val="clear" w:color="auto" w:fill="FFFFFF"/>
        </w:rPr>
        <w:t>；</w:t>
      </w:r>
      <w:r>
        <w:rPr>
          <w:rFonts w:hint="eastAsia"/>
        </w:rPr>
        <w:t>选项B错误，职工在工作期间发生意外的，用人单位可在一个月之内提出工伤认定申请，劳动者则需在一年之内提出申请，1年后申请已超出年限；选项D错误，</w:t>
      </w:r>
      <w:r>
        <w:rPr>
          <w:rFonts w:hint="eastAsia"/>
          <w:color w:val="FF0000"/>
        </w:rPr>
        <w:t>《工伤保险条例》第十九条</w:t>
      </w:r>
      <w:r>
        <w:rPr>
          <w:rFonts w:hint="eastAsia"/>
        </w:rPr>
        <w:t xml:space="preserve"> </w:t>
      </w:r>
      <w:r>
        <w:rPr>
          <w:rFonts w:ascii="Arial" w:hAnsi="Arial" w:cs="Arial"/>
          <w:color w:val="FF0000"/>
          <w:szCs w:val="21"/>
          <w:shd w:val="clear" w:color="auto" w:fill="FFFFFF"/>
        </w:rPr>
        <w:t>职工或者其近亲属认为是工伤，用人单位不认为是工伤的，由用人单位承担举证责任</w:t>
      </w:r>
      <w:r>
        <w:rPr>
          <w:rFonts w:ascii="Arial" w:hAnsi="Arial" w:cs="Arial"/>
          <w:color w:val="333333"/>
          <w:szCs w:val="21"/>
          <w:shd w:val="clear" w:color="auto" w:fill="FFFFFF"/>
        </w:rPr>
        <w:t>。</w:t>
      </w:r>
    </w:p>
    <w:p/>
    <w:p>
      <w:pPr>
        <w:widowControl/>
        <w:shd w:val="clear" w:color="auto" w:fill="FFFFFF"/>
        <w:spacing w:line="360" w:lineRule="atLeast"/>
        <w:ind w:firstLine="480"/>
        <w:jc w:val="left"/>
        <w:rPr>
          <w:color w:val="FF0000"/>
        </w:rPr>
      </w:pPr>
      <w:r>
        <w:rPr>
          <w:rFonts w:hint="eastAsia"/>
          <w:color w:val="FF0000"/>
        </w:rPr>
        <w:t>《工伤保险条例》</w:t>
      </w:r>
      <w:r>
        <w:rPr>
          <w:color w:val="FF0000"/>
        </w:rPr>
        <w:t>第十七条　职工发生事故伤害或者按照职业病防治法规定被诊断、鉴定为职业病，所在单位应当自事故伤害发生之日或者被诊断、鉴定为职业病之日起30日内，向统筹地区社会保险行政部门提出工伤认定申请。遇有特殊情况，经报社会保险行政部门同意，申请时限可以适当延长。</w:t>
      </w:r>
    </w:p>
    <w:p>
      <w:pPr>
        <w:widowControl/>
        <w:shd w:val="clear" w:color="auto" w:fill="FFFFFF"/>
        <w:spacing w:line="360" w:lineRule="atLeast"/>
        <w:ind w:firstLine="480"/>
        <w:jc w:val="left"/>
        <w:rPr>
          <w:color w:val="FF0000"/>
        </w:rPr>
      </w:pPr>
      <w:r>
        <w:rPr>
          <w:color w:val="FF0000"/>
        </w:rPr>
        <w:t>用人单位未按前款规定提出工伤认定申请的，工伤职工或者其直系亲属、工会组织在事故伤害发生之日或者被诊断、鉴定为职业病之日起1年内，可以直接向用人单位所在地统筹地区劳动保障行政部门提出工伤认定申请。</w:t>
      </w:r>
    </w:p>
    <w:p/>
    <w:p>
      <w:r>
        <w:rPr>
          <w:rFonts w:hint="eastAsia"/>
        </w:rPr>
        <w:t>4.某食品工厂前处理车间的纯蒸汽制备装置有蒸汽包、蒸汽管道、纯水泵、配电柜等组成，在安全生产标准化评审时，配送员现场审查发现，纯蒸汽制备装置现场设置了下列警示标志。根据该场所的风险评估结果，这些警示标志中，设置错误的是（　）。</w:t>
      </w:r>
    </w:p>
    <w:p>
      <w:r>
        <w:rPr>
          <w:rFonts w:hint="eastAsia"/>
        </w:rPr>
        <w:drawing>
          <wp:inline distT="0" distB="0" distL="0" distR="0">
            <wp:extent cx="4600575" cy="2228850"/>
            <wp:effectExtent l="19050" t="0" r="9525" b="0"/>
            <wp:docPr id="2" name="图片 2"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age.png"/>
                    <pic:cNvPicPr>
                      <a:picLocks noChangeAspect="1" noChangeArrowheads="1"/>
                    </pic:cNvPicPr>
                  </pic:nvPicPr>
                  <pic:blipFill>
                    <a:blip r:embed="rId5" cstate="print"/>
                    <a:srcRect/>
                    <a:stretch>
                      <a:fillRect/>
                    </a:stretch>
                  </pic:blipFill>
                  <pic:spPr>
                    <a:xfrm>
                      <a:off x="0" y="0"/>
                      <a:ext cx="4600575" cy="2228850"/>
                    </a:xfrm>
                    <a:prstGeom prst="rect">
                      <a:avLst/>
                    </a:prstGeom>
                    <a:noFill/>
                    <a:ln w="9525">
                      <a:noFill/>
                      <a:miter lim="800000"/>
                      <a:headEnd/>
                      <a:tailEnd/>
                    </a:ln>
                  </pic:spPr>
                </pic:pic>
              </a:graphicData>
            </a:graphic>
          </wp:inline>
        </w:drawing>
      </w:r>
    </w:p>
    <w:p>
      <w:r>
        <w:rPr>
          <w:rFonts w:hint="eastAsia"/>
        </w:rPr>
        <w:t>【答案】C</w:t>
      </w:r>
    </w:p>
    <w:p>
      <w:r>
        <w:rPr>
          <w:rFonts w:hint="eastAsia"/>
        </w:rPr>
        <w:t>【解析】本题考查的是开展安全标准化建设的重点内容。在易发生机械卷入、轧压、碾压、剪切等伤害的机械作业车间，设置“当心机械伤人”。但是在纯蒸汽制备装置中不存在上述情形。参见教材P254。</w:t>
      </w:r>
    </w:p>
    <w:p/>
    <w:p>
      <w:r>
        <w:rPr>
          <w:rFonts w:hint="eastAsia"/>
        </w:rPr>
        <w:t>5.某空分厂在停产大修作业时，安全科长甲某审批动火证后，车间主任乙某第二天，持动火证，安排操作工丙进行焊接作业，丙某按工作任务，在地坑附近作业时发生爆燃事故。该起事故认定为责任事故，追究事故相关人员责任。下列责任认定中错误的是（　）。</w:t>
      </w:r>
    </w:p>
    <w:p>
      <w:r>
        <w:rPr>
          <w:rFonts w:hint="eastAsia"/>
        </w:rPr>
        <w:t>A.丙某为直接责任者</w:t>
      </w:r>
    </w:p>
    <w:p>
      <w:r>
        <w:rPr>
          <w:rFonts w:hint="eastAsia"/>
        </w:rPr>
        <w:t>B.丙某为主要责任者</w:t>
      </w:r>
    </w:p>
    <w:p>
      <w:r>
        <w:rPr>
          <w:rFonts w:hint="eastAsia"/>
        </w:rPr>
        <w:t>C.甲某为领导责任者</w:t>
      </w:r>
    </w:p>
    <w:p>
      <w:r>
        <w:rPr>
          <w:rFonts w:hint="eastAsia"/>
        </w:rPr>
        <w:t>D.乙某为间接责任者</w:t>
      </w:r>
    </w:p>
    <w:p>
      <w:r>
        <w:rPr>
          <w:rFonts w:hint="eastAsia"/>
        </w:rPr>
        <w:t>【答案】D</w:t>
      </w:r>
    </w:p>
    <w:p>
      <w:r>
        <w:rPr>
          <w:rFonts w:hint="eastAsia"/>
        </w:rPr>
        <w:t>【解析】本题考查的是事故调查组的组成和职责。对认定为责任事故的，要按照责任大小和承担责任的不同分别认定直接责任者、主要责任者、领导责任者，不包括间接责任者。参见教材P216。</w:t>
      </w:r>
    </w:p>
    <w:p/>
    <w:p>
      <w:r>
        <w:rPr>
          <w:rFonts w:hint="eastAsia"/>
        </w:rPr>
        <w:t>6.某汽车制造企业拟引进可靠度高的自动化生产线，代替原有人员手工操作生产线，同时加强人员行为失误校正和培训，减少事故发生。这种做法符合事故致因理论中的（　）。</w:t>
      </w:r>
    </w:p>
    <w:p>
      <w:r>
        <w:rPr>
          <w:rFonts w:hint="eastAsia"/>
        </w:rPr>
        <w:t>A.事故因果连锁理论</w:t>
      </w:r>
    </w:p>
    <w:p>
      <w:r>
        <w:rPr>
          <w:rFonts w:hint="eastAsia"/>
        </w:rPr>
        <w:t>B.轨迹交叉理论</w:t>
      </w:r>
    </w:p>
    <w:p>
      <w:r>
        <w:rPr>
          <w:rFonts w:hint="eastAsia"/>
        </w:rPr>
        <w:t>C.能量以外释放理论</w:t>
      </w:r>
    </w:p>
    <w:p>
      <w:r>
        <w:rPr>
          <w:rFonts w:hint="eastAsia"/>
        </w:rPr>
        <w:t>D.系统安全理论</w:t>
      </w:r>
    </w:p>
    <w:p>
      <w:r>
        <w:rPr>
          <w:rFonts w:hint="eastAsia"/>
        </w:rPr>
        <w:t>【答案】D</w:t>
      </w:r>
    </w:p>
    <w:p>
      <w:r>
        <w:rPr>
          <w:rFonts w:hint="eastAsia"/>
        </w:rPr>
        <w:t>【解析】本题考查的是事故致因理论。系统安全理论主要用于新开发的系统，对于即将建设的系统进行危害分析、概率危险评价等一系列的系统安全工作。对于已经建成并正在运行的生产系统，管理方面的疏忽和失误是事故的主要原因。参见教材P21。</w:t>
      </w:r>
    </w:p>
    <w:p/>
    <w:p>
      <w:r>
        <w:rPr>
          <w:rFonts w:hint="eastAsia"/>
        </w:rPr>
        <w:t>7.某工程队承包一栋6层檐高18m的化学实验大楼外墙粉刷，粉刷工人从顶楼开始进行粉刷作业，粉刷作业过程中无其他坠落危险因素存在。根据《化学品生产单位特殊作业安全规范》（GB 3871），粉刷工在粉刷顶楼外墙时作业等级是（　）。</w:t>
      </w:r>
    </w:p>
    <w:p>
      <w:r>
        <w:rPr>
          <w:rFonts w:hint="eastAsia"/>
        </w:rPr>
        <w:t>A.Ⅲ级</w:t>
      </w:r>
    </w:p>
    <w:p>
      <w:r>
        <w:rPr>
          <w:rFonts w:hint="eastAsia"/>
        </w:rPr>
        <w:t>B.Ⅰ级</w:t>
      </w:r>
    </w:p>
    <w:p>
      <w:r>
        <w:rPr>
          <w:rFonts w:hint="eastAsia"/>
        </w:rPr>
        <w:t>C.Ⅱ级</w:t>
      </w:r>
    </w:p>
    <w:p>
      <w:r>
        <w:rPr>
          <w:rFonts w:hint="eastAsia"/>
        </w:rPr>
        <w:t>D.Ⅳ级</w:t>
      </w:r>
    </w:p>
    <w:p>
      <w:r>
        <w:rPr>
          <w:rFonts w:hint="eastAsia"/>
        </w:rPr>
        <w:t>【答案】A</w:t>
      </w:r>
    </w:p>
    <w:p>
      <w:r>
        <w:rPr>
          <w:rFonts w:hint="eastAsia"/>
        </w:rPr>
        <w:t>【解析】高处作业分级：作业高度在2米至5米时，称为一级高处作业。作业高度在5米以上至15米时，称为二级高处作业。作业高度在15米以上至30米时，称为三级高处作业。作业高度在30米以上时，称为特级高处作业。参见《化学品生产单位特殊作业安全规范》8.1.1。</w:t>
      </w:r>
    </w:p>
    <w:p/>
    <w:p>
      <w:r>
        <w:rPr>
          <w:rFonts w:hint="eastAsia"/>
        </w:rPr>
        <w:t>8.某县天然气供气站发生着火爆燃事故，造成1名操作工烧伤、站内储罐供气设施烧毁，该县政府立即成立事故调查组进行事故调查分析。关于该事故处理的说法，正确的是（　）。</w:t>
      </w:r>
    </w:p>
    <w:p>
      <w:r>
        <w:rPr>
          <w:rFonts w:hint="eastAsia"/>
        </w:rPr>
        <w:t>A.如认定为自然事故，可不追究操作工事故责任，但要对供气站进行行政处罚</w:t>
      </w:r>
    </w:p>
    <w:p>
      <w:r>
        <w:rPr>
          <w:rFonts w:hint="eastAsia"/>
        </w:rPr>
        <w:t>B.如认定为自然事故，应按照爆燃对周围环境影响的后果不同分别给予管理者行政处分</w:t>
      </w:r>
    </w:p>
    <w:p>
      <w:r>
        <w:rPr>
          <w:rFonts w:hint="eastAsia"/>
        </w:rPr>
        <w:t>C.如认定为责任事故，事故调查组可给予事故责任者纪律处分</w:t>
      </w:r>
    </w:p>
    <w:p>
      <w:r>
        <w:rPr>
          <w:rFonts w:hint="eastAsia"/>
        </w:rPr>
        <w:t>D.如认定为责任事故，应按照责任大小和承担责任的不同追究责任者纪律处分</w:t>
      </w:r>
    </w:p>
    <w:p>
      <w:r>
        <w:rPr>
          <w:rFonts w:hint="eastAsia"/>
        </w:rPr>
        <w:t>【答案】D</w:t>
      </w:r>
    </w:p>
    <w:p>
      <w:r>
        <w:rPr>
          <w:rFonts w:hint="eastAsia"/>
        </w:rPr>
        <w:t>【解析】本题考查的是事故调查组的组成和职责。对认定为自然事故（非责任事故或者不可抗拒的事故）的可不再认定或者追究事故责任人；对认定为责任事故的，要按照责任大小和承担责任的不同分别认定直接责任者、主要责任者、领导责任者。在认定事故的性质和事故责任的基础上，对责任事故者提出行政处分、纪律处分、行政处罚、追究刑事责任、追究民事责任的建议。参见教材P216～217。</w:t>
      </w:r>
    </w:p>
    <w:p/>
    <w:p>
      <w:r>
        <w:rPr>
          <w:rFonts w:hint="eastAsia"/>
        </w:rPr>
        <w:t>9.甲市乙县安全监管局在对辖区内的甲市丙集团独立法人单位丁铜冶炼有限公司进行安全生产专项督查时，发现丁公司存在一项重大事故隐患，对丁公司下达了整改指令书，向乙县人民政府进行了报告，乙县人民政府对该重大事故隐患实行挂牌督办并责令丁公司局部停产治理。丁公司对该重大事故进行了治理。治理工作结束后，对该重大事故隐患的治理情况进行评估的组织单位应试（　）</w:t>
      </w:r>
    </w:p>
    <w:p>
      <w:r>
        <w:rPr>
          <w:rFonts w:hint="eastAsia"/>
        </w:rPr>
        <w:t>A.甲市安全督察局</w:t>
      </w:r>
    </w:p>
    <w:p>
      <w:r>
        <w:rPr>
          <w:rFonts w:hint="eastAsia"/>
        </w:rPr>
        <w:t>B.丁铜冶炼有限公司</w:t>
      </w:r>
    </w:p>
    <w:p>
      <w:r>
        <w:rPr>
          <w:rFonts w:hint="eastAsia"/>
        </w:rPr>
        <w:t>C.乙县人民政府</w:t>
      </w:r>
    </w:p>
    <w:p>
      <w:r>
        <w:rPr>
          <w:rFonts w:hint="eastAsia"/>
        </w:rPr>
        <w:t>D.丙集团</w:t>
      </w:r>
    </w:p>
    <w:p>
      <w:r>
        <w:rPr>
          <w:rFonts w:hint="eastAsia"/>
        </w:rPr>
        <w:t>【答案】B</w:t>
      </w:r>
    </w:p>
    <w:p>
      <w:r>
        <w:rPr>
          <w:rFonts w:hint="eastAsia"/>
        </w:rPr>
        <w:t>【解析】本题考查的是隐患排查治理。经治理后符合安全生产条件的，生产经营单位应当向安全监管监察部门和有关部门提出恢复生产的书面申请，经安全监管监察部门和有关部门审查同意后，方可恢复生产经营。参见教材P95。</w:t>
      </w:r>
    </w:p>
    <w:p>
      <w:r>
        <w:rPr>
          <w:rFonts w:ascii="Arial" w:hAnsi="Arial" w:cs="Arial"/>
          <w:color w:val="333333"/>
          <w:szCs w:val="21"/>
          <w:shd w:val="clear" w:color="auto" w:fill="FFFFFF"/>
        </w:rPr>
        <w:t>《安全生产事故隐患排查治理暂行规定》第十八条　地方人民政府或者安全监管监察部门及有关部门挂牌督办并责令全部或者局部停产停业治理的重大事故隐患，治理工作结束后，有条件的生产经营单位应当组织本单位的技术人员和专家对重大事故隐患的治理情况进行评估；其他生产经营单位应当委托具备相应资质的安全评价机构对重大事故隐患的治理情况进行评估。</w:t>
      </w:r>
    </w:p>
    <w:p/>
    <w:p>
      <w:r>
        <w:rPr>
          <w:rFonts w:hint="eastAsia"/>
        </w:rPr>
        <w:t>10.把系统已发生或可能发生的事故作为分析起点，将导致事故原因的事故按因果逻辑关系逐层列出，用图形表示出来，构成一种逻辑模型，然后定性或定量的分析事件发生的各种可能途径及发生概率，找出避免事故发生的各种方案并进行优选出最佳安全对策。这种方法称为（　）。</w:t>
      </w:r>
    </w:p>
    <w:p>
      <w:r>
        <w:t>A.SCA</w:t>
      </w:r>
    </w:p>
    <w:p>
      <w:r>
        <w:t>B.FTA</w:t>
      </w:r>
    </w:p>
    <w:p>
      <w:r>
        <w:t>C.PHA</w:t>
      </w:r>
    </w:p>
    <w:p>
      <w:r>
        <w:t>D.JRA</w:t>
      </w:r>
    </w:p>
    <w:p>
      <w:r>
        <w:rPr>
          <w:rFonts w:hint="eastAsia"/>
        </w:rPr>
        <w:t>【答案】B</w:t>
      </w:r>
    </w:p>
    <w:p>
      <w:r>
        <w:rPr>
          <w:rFonts w:hint="eastAsia"/>
        </w:rPr>
        <w:t>【解析】本题考查的是常用的安全评价方法。故障树分析（Fault Tree Analysis，缩写FTA）是60年代以来迅速发展的系统可靠性分析方法，它采用逻辑方法，将事故因果关系形象的描述为一种有方向的“树”：把系统可能发生或已发生的事故（称为顶事件）作为分析起点，将导致事故原因的事件按因果逻辑关系逐层列出，用树性图表示出来，构成一种逻辑模型，然后定性或定量的分析事件发生的各种可能途径及发生的概率，找出避免事故发生的各种方案并优选出最佳安全对策。FTA法形象、清晰，逻辑性强，它能对各种系统的危险性进行识别评价，既适用于定性分析，又能进行定量分析。参见教材P128。</w:t>
      </w:r>
    </w:p>
    <w:p/>
    <w:p>
      <w:r>
        <w:rPr>
          <w:rFonts w:hint="eastAsia"/>
        </w:rPr>
        <w:t>11.某超市位于居民区内，该居民区人口密集，某晚19时22分，该超市发生过***，直接经济损失260万元。根据《生产安全事故报告和调查处理条例》（国务院令第493号），这起事故等级属于（　）。</w:t>
      </w:r>
    </w:p>
    <w:p>
      <w:r>
        <w:rPr>
          <w:rFonts w:hint="eastAsia"/>
        </w:rPr>
        <w:t>A.特别重大事故</w:t>
      </w:r>
    </w:p>
    <w:p>
      <w:r>
        <w:rPr>
          <w:rFonts w:hint="eastAsia"/>
        </w:rPr>
        <w:t>B.一般事故</w:t>
      </w:r>
    </w:p>
    <w:p>
      <w:r>
        <w:rPr>
          <w:rFonts w:hint="eastAsia"/>
        </w:rPr>
        <w:t>C.重大事故</w:t>
      </w:r>
    </w:p>
    <w:p>
      <w:r>
        <w:rPr>
          <w:rFonts w:hint="eastAsia"/>
        </w:rPr>
        <w:t>D.较大事故</w:t>
      </w:r>
    </w:p>
    <w:p>
      <w:r>
        <w:rPr>
          <w:rFonts w:hint="eastAsia"/>
        </w:rPr>
        <w:t>【答案】B</w:t>
      </w:r>
    </w:p>
    <w:p>
      <w:r>
        <w:rPr>
          <w:rFonts w:hint="eastAsia"/>
        </w:rPr>
        <w:t>【解析】本题考查的是生产安全事故的分类。一般事故，是指造成3 人以下死亡，或者10 人以下重伤，或者1000万元以下直接经济损失的事故。参见教材P212。</w:t>
      </w:r>
    </w:p>
    <w:p/>
    <w:p>
      <w:r>
        <w:rPr>
          <w:rFonts w:hint="eastAsia"/>
        </w:rPr>
        <w:t>12.某机械制造厂为了进一步夯实安全基础，提升企业的安全管理水平，把创建安全生产标准化作为推动安全生产工作的抓手，并紧密结合企业实际情况，狠抓安全培训教育，组织制定安全培训教育制度及培训大纲。明确了培训的内容、时间和培训的主管部门，并按照培训计划开展培训，对培训效果进行评估。关于企业安全培训管理的说法，正确的是（　）。</w:t>
      </w:r>
    </w:p>
    <w:p>
      <w:r>
        <w:rPr>
          <w:rFonts w:hint="eastAsia"/>
        </w:rPr>
        <w:t>A.企业特种作业人员的教育培训主管部门不定期识别安全培训需求</w:t>
      </w:r>
    </w:p>
    <w:p>
      <w:r>
        <w:rPr>
          <w:rFonts w:hint="eastAsia"/>
        </w:rPr>
        <w:t>B.企业组织培训，使企业主要负责人、专职安全员具备相应的安全管理知识和管理能力</w:t>
      </w:r>
    </w:p>
    <w:p>
      <w:r>
        <w:rPr>
          <w:rFonts w:hint="eastAsia"/>
        </w:rPr>
        <w:t>C.企业培训主管部门制定实施安全教育培训计划，必要的培训资源由属地主管部门提供</w:t>
      </w:r>
    </w:p>
    <w:p>
      <w:r>
        <w:rPr>
          <w:rFonts w:hint="eastAsia"/>
        </w:rPr>
        <w:t>D.企业培训主管部门对相关方人员的安全教育培训情况可不记录</w:t>
      </w:r>
    </w:p>
    <w:p>
      <w:r>
        <w:rPr>
          <w:rFonts w:hint="eastAsia"/>
        </w:rPr>
        <w:t>【答案】B</w:t>
      </w:r>
    </w:p>
    <w:p>
      <w:r>
        <w:rPr>
          <w:rFonts w:hint="eastAsia"/>
        </w:rPr>
        <w:t>【解析】本题考查的是各类人员的培训。选项A错误，生产经营单位应确定安全教育培训主管部门，按规定及岗位需要，定期识别安全教育培训需求，制定、实施安全教育培训计划，提供相应的资源保证；选项C错误，生产经营单位的主要负责人负责组织制定并实施本单位安全培训计划；选项D错误，生产经营单位应当建立健全从业人员安全生产教育和培训档案，由生产经营单位的安全生产管理机构以及安全生产管理人员详细、准确记录培训的时间、内容、参加人员以及考核结果等情况。参见教材P35～36。</w:t>
      </w:r>
    </w:p>
    <w:p/>
    <w:p>
      <w:r>
        <w:rPr>
          <w:rFonts w:hint="eastAsia"/>
        </w:rPr>
        <w:t>13.某机械制造企业为了提升安全生产管理水平，将建立双重预防机制纳入年度工作规划，制定了安全风险分级管控与隐患排查治理工作方案，组织全体员工对本单位安全风险进行全面系统的辨识，形成风险分级管控清单，根据风险清单制定隐患排查要求，开展隐患排查治理工作，关于企业风险管控和隐患排查治理的做法，正确的是（　）。</w:t>
      </w:r>
    </w:p>
    <w:p>
      <w:r>
        <w:rPr>
          <w:rFonts w:hint="eastAsia"/>
        </w:rPr>
        <w:t>A.企业安全风险辨识覆盖所有活动及区域，无需考虑异常紧急状态</w:t>
      </w:r>
    </w:p>
    <w:p>
      <w:r>
        <w:rPr>
          <w:rFonts w:hint="eastAsia"/>
        </w:rPr>
        <w:t>B.企业建立从生产负责人到每位基层操作岗位人员的隐患排查治理和监控责任制，实行闭环管理</w:t>
      </w:r>
    </w:p>
    <w:p>
      <w:r>
        <w:rPr>
          <w:rFonts w:hint="eastAsia"/>
        </w:rPr>
        <w:t>C.企业要求隐患排查的范围包含所有与生产经营相关的场所、人员、设备设施和活动，但不包括承包商、供应商等相关方</w:t>
      </w:r>
    </w:p>
    <w:p>
      <w:r>
        <w:rPr>
          <w:rFonts w:hint="eastAsia"/>
        </w:rPr>
        <w:t>D.企业将安全风险评估结果及所釆取的控制措施告知相关从业人员，要求掌握工作岗位和作业环境中存在的安全风险，落实应采取的控制措施</w:t>
      </w:r>
    </w:p>
    <w:p>
      <w:r>
        <w:rPr>
          <w:rFonts w:hint="eastAsia"/>
        </w:rPr>
        <w:t>【答案】D</w:t>
      </w:r>
    </w:p>
    <w:p>
      <w:r>
        <w:rPr>
          <w:rFonts w:hint="eastAsia"/>
        </w:rPr>
        <w:t>【解析】本题考查的是隐患排查治理。选项A错误，企业安全风险辨识覆盖所有活动及区域，需要考虑异常紧急状态；选项B错误，生产经营单位应当建立健全事故隐患排查治理和建档监控等制度，逐级建立并落实从主要负责人到每个从业人员的隐患排查治理和监控责任制；选项C错误，生产经营单位将生产经营项目、场所、设备发包、出租的，应当与承包、承租单位签订安全生产管理协议，并在协议中明确各方对事故隐患排查、治理和防控的管理职责。生产经营单位对承包、承租单位的事故隐患排查治理负有统一协调和监督管理的职责；选项D正确，企业将安全风险评估结果及所釆取的控制措施告知相关从业人员，要求掌握工作岗位和作业环境中存在的安全风险，落实应采取的控制措施。参见教材P94～96。</w:t>
      </w:r>
    </w:p>
    <w:p/>
    <w:p>
      <w:r>
        <w:rPr>
          <w:rFonts w:hint="eastAsia"/>
        </w:rPr>
        <w:t>14.某电子生产企业使用少量浓硫酸、氢氧化钠等危险化学品。工人在作业过程中均佩戴相应的劳动防护用品。为提高工人安全意识，企业根据《生产过程危险和有害因素分类与代码》（GB/T 13861）进行危险有害因素辨识。关于危险有害因素分类的说法，正确的说法是（　）。</w:t>
      </w:r>
    </w:p>
    <w:p>
      <w:r>
        <w:rPr>
          <w:rFonts w:hint="eastAsia"/>
        </w:rPr>
        <w:t>A.脱岗行为属于管理因素</w:t>
      </w:r>
    </w:p>
    <w:p>
      <w:r>
        <w:rPr>
          <w:rFonts w:hint="eastAsia"/>
        </w:rPr>
        <w:t>B.使用危险化学品的厂房墙面窗户缺陷属于环境因素</w:t>
      </w:r>
    </w:p>
    <w:p>
      <w:r>
        <w:rPr>
          <w:rFonts w:hint="eastAsia"/>
        </w:rPr>
        <w:t>C.危险化学品使用现场标志选用不当属于人的因素</w:t>
      </w:r>
    </w:p>
    <w:p>
      <w:r>
        <w:rPr>
          <w:rFonts w:hint="eastAsia"/>
        </w:rPr>
        <w:t>D.作业场地光照不足属于物的因素</w:t>
      </w:r>
    </w:p>
    <w:p>
      <w:r>
        <w:rPr>
          <w:rFonts w:hint="eastAsia"/>
        </w:rPr>
        <w:t>【答案】B</w:t>
      </w:r>
    </w:p>
    <w:p>
      <w:r>
        <w:rPr>
          <w:rFonts w:hint="eastAsia"/>
        </w:rPr>
        <w:t>【解析】本题考查的是生产过程危险和有害因素分类。选项A属于人的因素；选项C属于物的因素；选项D属于环境因素。参见教材P259～265。</w:t>
      </w:r>
    </w:p>
    <w:p/>
    <w:p>
      <w:r>
        <w:rPr>
          <w:rFonts w:hint="eastAsia"/>
        </w:rPr>
        <w:t>15.为了保障因工作遭受事故伤害或者患职业病的职工获得医疗救治和经济补偿，分散用人单位的工伤风险，国家制定的《工伤保险条例》，明确了工伤保险基金，工伤认定，劳动能力鉴定，工伤保险待遇、监督管理等工作要求和相关方的法律责任。根据这个条例，关于工伤保险基金管理的说法，正确的是（　）。</w:t>
      </w:r>
    </w:p>
    <w:p>
      <w:r>
        <w:rPr>
          <w:rFonts w:hint="eastAsia"/>
        </w:rPr>
        <w:t>A.工伤保险费根据以收定支、收支平衡的原则，确定费率</w:t>
      </w:r>
    </w:p>
    <w:p>
      <w:r>
        <w:rPr>
          <w:rFonts w:hint="eastAsia"/>
        </w:rPr>
        <w:t>B.用人单位和职工应当按时缴纳工伤保险费</w:t>
      </w:r>
    </w:p>
    <w:p>
      <w:r>
        <w:rPr>
          <w:rFonts w:hint="eastAsia"/>
        </w:rPr>
        <w:t>C.工伤保险基金逐步实行省级统筹</w:t>
      </w:r>
    </w:p>
    <w:p>
      <w:r>
        <w:rPr>
          <w:rFonts w:hint="eastAsia"/>
        </w:rPr>
        <w:t>D.工伤保险基金应当留有一定比例的储备金，用于投资运营</w:t>
      </w:r>
    </w:p>
    <w:p>
      <w:r>
        <w:rPr>
          <w:rFonts w:hint="eastAsia"/>
        </w:rPr>
        <w:t>【答案】C</w:t>
      </w:r>
    </w:p>
    <w:p>
      <w:r>
        <w:rPr>
          <w:rFonts w:hint="eastAsia"/>
        </w:rPr>
        <w:t>【解析】本题考查的是缴纳工伤保险费的规定。选项A错误，工伤保险费根据以支定收、收支平衡的原则，确定费率；选项B错误，用人单位应当按时缴纳工伤保险费，职工个人不缴纳工伤保险费；选项C正确，工伤保险基金逐步实行省级统筹；选项D错误，工伤保险基金应当留有一定比例的储备金，用于统筹地区重大事故的工伤保险待遇支付；储备金不足支付的，由统筹地区的人民政府垫付。参见《工伤保险条例》第八条、第十条、第十一条、第十三条。</w:t>
      </w:r>
    </w:p>
    <w:p/>
    <w:p>
      <w:r>
        <w:rPr>
          <w:rFonts w:hint="eastAsia"/>
        </w:rPr>
        <w:t>16.煤矿安全监察机构依法履行国家煤矿安全监察职责,实施煤矿安全监察行政执法,在安全监察中必须考虑行业的特殊性，工作地点的移动性，选择不同的监察方式。下列监察方式中，属于煤矿安全监察方式的是（　）。</w:t>
      </w:r>
    </w:p>
    <w:p>
      <w:r>
        <w:rPr>
          <w:rFonts w:hint="eastAsia"/>
        </w:rPr>
        <w:t>A.执法监察、定向监察、一般监察、资质监察</w:t>
      </w:r>
    </w:p>
    <w:p>
      <w:r>
        <w:rPr>
          <w:rFonts w:hint="eastAsia"/>
        </w:rPr>
        <w:t>B.重点监察、专项监察、定期监察、日常监察</w:t>
      </w:r>
    </w:p>
    <w:p>
      <w:r>
        <w:rPr>
          <w:rFonts w:hint="eastAsia"/>
        </w:rPr>
        <w:t>C.条件核查、专项监察、重点监察、执法监察</w:t>
      </w:r>
    </w:p>
    <w:p>
      <w:r>
        <w:rPr>
          <w:rFonts w:hint="eastAsia"/>
        </w:rPr>
        <w:t>D.资质监察、设备监察、资金监察、条件核查</w:t>
      </w:r>
    </w:p>
    <w:p>
      <w:r>
        <w:rPr>
          <w:rFonts w:hint="eastAsia"/>
        </w:rPr>
        <w:t>【答案】B</w:t>
      </w:r>
    </w:p>
    <w:p>
      <w:r>
        <w:rPr>
          <w:rFonts w:hint="eastAsia"/>
        </w:rPr>
        <w:t>【解析】本题考查的是煤矿安全监察的方式与内容。煤矿安全监察的方式包括日常监察、重点监察、专项监察和定期监察。参见教材P112。</w:t>
      </w:r>
    </w:p>
    <w:p/>
    <w:p>
      <w:r>
        <w:rPr>
          <w:rFonts w:hint="eastAsia"/>
        </w:rPr>
        <w:t>17.作业条件危险性评价法是通过对作业时事故发生的可能性（L）、暴露于危险环境的频率（E）及危险严重中毒（C）三个要素计算得出评定结果，用评定结果评估作业风险大小的一种评价方法，某矿山作业条件危险性要素相关参数见下表。下列场所计算作业条件危险性值中，正确的是（  ）。</w:t>
      </w:r>
    </w:p>
    <w:p>
      <w:r>
        <w:rPr>
          <w:rFonts w:hint="eastAsia"/>
        </w:rPr>
        <w:drawing>
          <wp:inline distT="0" distB="0" distL="0" distR="0">
            <wp:extent cx="5274310" cy="1199515"/>
            <wp:effectExtent l="19050" t="0" r="2540" b="0"/>
            <wp:docPr id="5" name="图片 5" descr="2018年安全工程师考试《安全生产管理知识》真题及答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018年安全工程师考试《安全生产管理知识》真题及答案"/>
                    <pic:cNvPicPr>
                      <a:picLocks noChangeAspect="1" noChangeArrowheads="1"/>
                    </pic:cNvPicPr>
                  </pic:nvPicPr>
                  <pic:blipFill>
                    <a:blip r:embed="rId6" cstate="print"/>
                    <a:srcRect/>
                    <a:stretch>
                      <a:fillRect/>
                    </a:stretch>
                  </pic:blipFill>
                  <pic:spPr>
                    <a:xfrm>
                      <a:off x="0" y="0"/>
                      <a:ext cx="5274310" cy="1199539"/>
                    </a:xfrm>
                    <a:prstGeom prst="rect">
                      <a:avLst/>
                    </a:prstGeom>
                    <a:noFill/>
                    <a:ln w="9525">
                      <a:noFill/>
                      <a:miter lim="800000"/>
                      <a:headEnd/>
                      <a:tailEnd/>
                    </a:ln>
                  </pic:spPr>
                </pic:pic>
              </a:graphicData>
            </a:graphic>
          </wp:inline>
        </w:drawing>
      </w:r>
    </w:p>
    <w:p>
      <w:r>
        <w:rPr>
          <w:rFonts w:hint="eastAsia"/>
        </w:rPr>
        <w:t>A.水泵房危险性值为6</w:t>
      </w:r>
    </w:p>
    <w:p>
      <w:r>
        <w:rPr>
          <w:rFonts w:hint="eastAsia"/>
        </w:rPr>
        <w:t>B.水泵房危险性值为18</w:t>
      </w:r>
    </w:p>
    <w:p>
      <w:r>
        <w:rPr>
          <w:rFonts w:hint="eastAsia"/>
        </w:rPr>
        <w:t>C.炸药库危险性值为48</w:t>
      </w:r>
    </w:p>
    <w:p>
      <w:r>
        <w:rPr>
          <w:rFonts w:hint="eastAsia"/>
        </w:rPr>
        <w:t>D.炸药库危险性值为600</w:t>
      </w:r>
    </w:p>
    <w:p>
      <w:r>
        <w:rPr>
          <w:rFonts w:hint="eastAsia"/>
        </w:rPr>
        <w:t>【答案】D</w:t>
      </w:r>
    </w:p>
    <w:p>
      <w:r>
        <w:rPr>
          <w:rFonts w:hint="eastAsia"/>
        </w:rPr>
        <w:t>【解析】本题考查的是重大危险源的评价。事故一旦发生可能产生的后果。用公式来表示，则为：D=L×E×C。参见教材P55。</w:t>
      </w:r>
    </w:p>
    <w:p/>
    <w:p>
      <w:r>
        <w:rPr>
          <w:rFonts w:hint="eastAsia"/>
        </w:rPr>
        <w:t>18.某煤矿发生瓦斯爆炸事故，造成1人死亡，3人重伤，该煤矿支付医疗费用，工伤补助费用，丧葬及抚恤费用计120万，清理现场费用30万元，事故造成财产损失200万元，停产损失300万元，补充新职工的培训费用1万元；此外，还被煤矿安全监察部门给予行政罚款25万元。根据《企业职工伤亡事故经济损失统计标准》（GB6721-86），本次事故造成的直接经济损失为（　）万元。</w:t>
      </w:r>
    </w:p>
    <w:p>
      <w:r>
        <w:rPr>
          <w:rFonts w:hint="eastAsia"/>
        </w:rPr>
        <w:t>A.651</w:t>
      </w:r>
    </w:p>
    <w:p>
      <w:r>
        <w:rPr>
          <w:rFonts w:hint="eastAsia"/>
        </w:rPr>
        <w:t>B.376</w:t>
      </w:r>
    </w:p>
    <w:p>
      <w:r>
        <w:rPr>
          <w:rFonts w:hint="eastAsia"/>
        </w:rPr>
        <w:t>C.375</w:t>
      </w:r>
    </w:p>
    <w:p>
      <w:r>
        <w:rPr>
          <w:rFonts w:hint="eastAsia"/>
        </w:rPr>
        <w:t>D.350</w:t>
      </w:r>
    </w:p>
    <w:p>
      <w:r>
        <w:rPr>
          <w:rFonts w:hint="eastAsia"/>
        </w:rPr>
        <w:t>【答案】C</w:t>
      </w:r>
    </w:p>
    <w:p>
      <w:r>
        <w:rPr>
          <w:rFonts w:hint="eastAsia"/>
        </w:rPr>
        <w:t>【解析】本题考查的是伤亡事故经济损失计算方法。事故的直接经济损失指因事故造成人员伤亡及善后处理支出的费用和毁坏财产的价值；包括人员伤亡后所支出的费用，如医疗费用（含护理费用）、丧葬及抚恤费用、补助及救济费用、歇工工资等；事故善后处理费用，如处理事故的事务性费用、现场抢救费用、现场清理费用、事故罚款和赔偿费用等；事故造成的财产损失费用，如固定资产损失价值、流动资产损失价等；间接经济损失指因事故导致产值减少、资源破坏和受事故影响而造成其他损失的价值，具体包括：停产、减产损失价值、工作损失价值、资源损失价值、处理环境污染的费用、补充新职工的培训费用以及其他损失费用；直接经济损失为120+30+200+25=375万元；间接经济损失为300+1=301万元。参见教材P238。</w:t>
      </w:r>
    </w:p>
    <w:p/>
    <w:p>
      <w:r>
        <w:rPr>
          <w:rFonts w:hint="eastAsia"/>
        </w:rPr>
        <w:t>19.某新建加油站按照有关规定建立该加油站的生产安全事故应急预案体系，为保证编制工作顺利进行，成立了以站长为组长的应急预案编制组，按照应急预案编制程序要求，编制组在应急预案编制工作前应完成的工作是（　）。</w:t>
      </w:r>
    </w:p>
    <w:p>
      <w:r>
        <w:rPr>
          <w:rFonts w:hint="eastAsia"/>
        </w:rPr>
        <w:t>A.应急资源调查、应急能力评估、应急演练评估</w:t>
      </w:r>
    </w:p>
    <w:p>
      <w:r>
        <w:rPr>
          <w:rFonts w:hint="eastAsia"/>
        </w:rPr>
        <w:t>B.资料收集、风险评估、应急预案调查</w:t>
      </w:r>
    </w:p>
    <w:p>
      <w:r>
        <w:rPr>
          <w:rFonts w:hint="eastAsia"/>
        </w:rPr>
        <w:t>C.风险评估、应急演练评估、预案格式审查</w:t>
      </w:r>
    </w:p>
    <w:p>
      <w:r>
        <w:rPr>
          <w:rFonts w:hint="eastAsia"/>
        </w:rPr>
        <w:t>D.编制要求培训、资料收集、应急演练评估</w:t>
      </w:r>
    </w:p>
    <w:p>
      <w:r>
        <w:rPr>
          <w:rFonts w:hint="eastAsia"/>
        </w:rPr>
        <w:t>【答案】B</w:t>
      </w:r>
    </w:p>
    <w:p>
      <w:r>
        <w:rPr>
          <w:rFonts w:hint="eastAsia"/>
        </w:rPr>
        <w:t>【解析】本题考查的是事故应急预案编制程序。应急预案的编制包括下面6个步骤：（1）成立工作组；（2）资料收集；（3）危险源与风险分析；（4）应急能力评估；（5）应急预案编制；（6）应急预案的评审与发布。参见教材P196。</w:t>
      </w:r>
    </w:p>
    <w:p/>
    <w:p>
      <w:r>
        <w:rPr>
          <w:rFonts w:hint="eastAsia"/>
          <w:highlight w:val="yellow"/>
        </w:rPr>
        <w:t>20缺</w:t>
      </w:r>
    </w:p>
    <w:p/>
    <w:p>
      <w:r>
        <w:rPr>
          <w:rFonts w:hint="eastAsia"/>
        </w:rPr>
        <w:t>21.某县人民政府安全生产委员会组织安全生产监督管理部门、公安消防部门对辖区内的造纸行业进行综合执法检查。检查期间接到举报，继而发现某造纸厂存在违法存放、使用危险化学品的行为，检查组对该造纸厂予以处理。下列安全生产监督管理部门的做法中，属于执法不当的是（　）。</w:t>
      </w:r>
    </w:p>
    <w:p>
      <w:r>
        <w:rPr>
          <w:rFonts w:hint="eastAsia"/>
        </w:rPr>
        <w:t>A.对重大事故隐患当场做出停产、停水停电的决定</w:t>
      </w:r>
    </w:p>
    <w:p>
      <w:r>
        <w:rPr>
          <w:rFonts w:hint="eastAsia"/>
        </w:rPr>
        <w:t>B.监督检查造纸厂应急救援预案与政府预案的融合性</w:t>
      </w:r>
    </w:p>
    <w:p>
      <w:r>
        <w:rPr>
          <w:rFonts w:hint="eastAsia"/>
        </w:rPr>
        <w:t>C.对举报造纸厂安全生产违法行为的人员给予奖励</w:t>
      </w:r>
    </w:p>
    <w:p>
      <w:r>
        <w:rPr>
          <w:rFonts w:hint="eastAsia"/>
        </w:rPr>
        <w:t>D.严格履行有关行政许可的审查职责</w:t>
      </w:r>
    </w:p>
    <w:p>
      <w:r>
        <w:rPr>
          <w:rFonts w:hint="eastAsia"/>
        </w:rPr>
        <w:t>【答案】A</w:t>
      </w:r>
    </w:p>
    <w:p>
      <w:r>
        <w:rPr>
          <w:rFonts w:hint="eastAsia"/>
        </w:rPr>
        <w:t>【解析】本题考查的是安全生产监督管理部门和人员的职责。选项A错误，对检查过程中发现的重大事故隐患，应当下达整改指令书，并建立信息管理台账。安全生产监督管理部门的主要职责有：（1）采取多种形式，加强对有关安全生产的法律、法规和安全生产知识的宣传，提高职工的安全生产意识；（2）配合有关政府进行安全检查；（3）严格依法对涉及安全生产的事项进行审查批准并加强监督检查；（4）对生产经营单位执行有关法律、法规和标准的情况进行监督检查，进入现场进行检查，查阅有关资料，向有关单位和人员了解情况，对事故隐患进行处理，对安全生产违法行为进行处理，对不符合国家标准或者行业标准的设施、设备和器材进行处理，部门之间的相互配合；（5）接受检察机关的监督；（6）建立举报制度；（7）制定有关奖惩制度，对报告重大事故隐患或者举报安全生产违法行为的有功人员，给予奖励；（8）配合地方政府建立应急救援体系；（9）事故报告，负有安全生产监督管理职责的部门接到事故报告后，应当立即按照国家有关规定上报事故情况，不得隐瞒不报、谎报或者拖延不报；（10）积极支援事故抢救；（11）组织事故调查；（12）事故信息发布；（13）依法实施行政处罚。参见教材P95、P107。</w:t>
      </w:r>
    </w:p>
    <w:p/>
    <w:p>
      <w:r>
        <w:rPr>
          <w:rFonts w:hint="eastAsia"/>
        </w:rPr>
        <w:t>22.某建筑施工单位的宿舍因员工使用“热得快”烧水引起电线短路导致火灾，火灾发生后有人拨打火警119，并报告单位现场负责人。单位现场负责人接到电话后立即赶往现场指挥灭火。关于火灾事故应急救援基本任务及特点的说法，错误的是（　）。</w:t>
      </w:r>
    </w:p>
    <w:p>
      <w:r>
        <w:rPr>
          <w:rFonts w:hint="eastAsia"/>
        </w:rPr>
        <w:t>A.应急救援的重要任务是切断电源，控制、扑灭火情</w:t>
      </w:r>
    </w:p>
    <w:p>
      <w:r>
        <w:rPr>
          <w:rFonts w:hint="eastAsia"/>
        </w:rPr>
        <w:t>B.应急救援活动具有不确定性和突发性特点</w:t>
      </w:r>
    </w:p>
    <w:p>
      <w:r>
        <w:rPr>
          <w:rFonts w:hint="eastAsia"/>
        </w:rPr>
        <w:t>C.应急救援活动具有补救不及时可能造成激化和放大的特点</w:t>
      </w:r>
    </w:p>
    <w:p>
      <w:r>
        <w:rPr>
          <w:rFonts w:hint="eastAsia"/>
        </w:rPr>
        <w:t>D.应急救援的基本任务是组织营救受害人员、抢运宿舍内重要财物</w:t>
      </w:r>
    </w:p>
    <w:p>
      <w:r>
        <w:rPr>
          <w:rFonts w:hint="eastAsia"/>
        </w:rPr>
        <w:t>【答案】D</w:t>
      </w:r>
    </w:p>
    <w:p>
      <w:r>
        <w:rPr>
          <w:rFonts w:hint="eastAsia"/>
        </w:rPr>
        <w:t>【解析】本题考查的是事故应急救援的基本任务及特点。选项D错误，事故应急救援的总目标是通过有效的应急救援行动，尽可能地降低事故的后果，包括人员伤亡、财产损失和环境破坏等，事故应急救援的基本任务包括下述几个方面：（1）立即组织营救受害人员，组织撤离或者采取其他措施保护危害区域内的其他人员；（2）迅速控制事态，并对事故造成的危害进行检测、监测，测定事故的危害区域、危害性质及危害程度；（3）消除危害后果，做好现场恢复；（4）查清事故原因，评估危害程度；事故应急救援具有不确定性、突发性、复杂性和后果、影响易猝变、激化、放大等特点。参见教材P182。</w:t>
      </w:r>
    </w:p>
    <w:p/>
    <w:p>
      <w:r>
        <w:rPr>
          <w:rFonts w:hint="eastAsia"/>
        </w:rPr>
        <w:t>23.某商业公司非常重视安全文化建设，在安全文化建设方面投入了大量的人力物力，商场内的LED大屏幕滚动播出消防等安全知识和事故案例，公司内部网站也开辟有安全宣传专栏，公司每年还组织安全有奖征文、知识竞赛等活动。为衡量企业安全文化建设效果，根据《企业安全文化建设评价准则》AQ/T　9005进行评价。关于安全文化评价指标的说法，正确的是（　）。</w:t>
      </w:r>
    </w:p>
    <w:p>
      <w:r>
        <w:rPr>
          <w:rFonts w:hint="eastAsia"/>
        </w:rPr>
        <w:t>A.重要性体现、充分性体现、有效性体现属于安全信息传播评价指标</w:t>
      </w:r>
    </w:p>
    <w:p>
      <w:r>
        <w:rPr>
          <w:rFonts w:hint="eastAsia"/>
        </w:rPr>
        <w:t>B.死亡事故、重伤事故、违章记录作为减分指标</w:t>
      </w:r>
    </w:p>
    <w:p>
      <w:r>
        <w:rPr>
          <w:rFonts w:hint="eastAsia"/>
        </w:rPr>
        <w:t>C.公开承诺、责任履行、自我完善等属于管理层行为评价指标</w:t>
      </w:r>
    </w:p>
    <w:p>
      <w:r>
        <w:rPr>
          <w:rFonts w:hint="eastAsia"/>
        </w:rPr>
        <w:t>D.决策层行为指标和管理层行为指标构成安全行为评价指标</w:t>
      </w:r>
    </w:p>
    <w:p>
      <w:r>
        <w:rPr>
          <w:rFonts w:hint="eastAsia"/>
        </w:rPr>
        <w:t>【答案】B</w:t>
      </w:r>
    </w:p>
    <w:p>
      <w:r>
        <w:rPr>
          <w:rFonts w:hint="eastAsia"/>
        </w:rPr>
        <w:t>【解析】本题考查的是企业安全文化建设评价。选项A错误，安全信息传播指标包括：信息资源、信息系统、效能体现，重要性体现、充分性体现、有效性体现属于安全培训与学习评价指标；选项B正确，减分指标包括：死亡事故、重伤事故以及违章记录；选项C错误，公开承诺、责任履行、自我完善属于决策层行为评价指标；选项D错误，企业安全文化评价指标包括基础特征、安全承诺、安全管理、安全环境、安全培训与学习、安全信息传播、安全行为激励、安全事务参与、决策层行为、管理层行为以及员工层行为。参见教材P46。</w:t>
      </w:r>
    </w:p>
    <w:p/>
    <w:p>
      <w:r>
        <w:rPr>
          <w:rFonts w:hint="eastAsia"/>
        </w:rPr>
        <w:t>24.某施工企业安全管理部根据本单位具体情况向下属单位提出编制安全技术措施计划的具体要求，并召开会议就有关工作进行了布置。下属企业在认真调查和分析自身存在的问题，并征求群众意见的基础上，确定了本企业的安全技术措施计划项目和主要内容，上报上级安全管理部门，经审批后，该项措施计划下一步应进入的阶段是（　）。</w:t>
      </w:r>
    </w:p>
    <w:p>
      <w:r>
        <w:rPr>
          <w:rFonts w:hint="eastAsia"/>
        </w:rPr>
        <w:t>A.审核</w:t>
      </w:r>
    </w:p>
    <w:p>
      <w:r>
        <w:rPr>
          <w:rFonts w:hint="eastAsia"/>
        </w:rPr>
        <w:t>B.发布</w:t>
      </w:r>
    </w:p>
    <w:p>
      <w:r>
        <w:rPr>
          <w:rFonts w:hint="eastAsia"/>
        </w:rPr>
        <w:t>C.实施</w:t>
      </w:r>
    </w:p>
    <w:p>
      <w:r>
        <w:rPr>
          <w:rFonts w:hint="eastAsia"/>
        </w:rPr>
        <w:t>D.编制</w:t>
      </w:r>
    </w:p>
    <w:p>
      <w:r>
        <w:rPr>
          <w:rFonts w:hint="eastAsia"/>
        </w:rPr>
        <w:t>【答案】D</w:t>
      </w:r>
    </w:p>
    <w:p>
      <w:r>
        <w:rPr>
          <w:rFonts w:hint="eastAsia"/>
        </w:rPr>
        <w:t>【解析】本题考查的是安全技术措施计划的编制方法。企业领导应根据本单位具体情况向下属单位或职能部门提出编制措施计划具体要求，并就有关工作进行布置；下属单位在认真调查和分析本单位存在的问题，并征求群众意见的基础上，确定本单位的安全技术措施计划项目和主体内容，报上级安全生产管理部门，安全生产管理部门对上报的措施计划进行审查、平衡、汇总后，确定措施计划项目，并报有关领导审批；安全技术措施计划项目经审批后，由安全管理部门和下属单位组织相关人员，编制具体的措施计划和方案。参见教材P78。</w:t>
      </w:r>
    </w:p>
    <w:p/>
    <w:p>
      <w:r>
        <w:rPr>
          <w:rFonts w:hint="eastAsia"/>
        </w:rPr>
        <w:t>25.某危险化学品罐区位于人口相对稀少的空旷地带，罐区500m范围内有一村庄，现常住人口70～90人。该罐区存有550t丙酮、12t环氧丙烷、600t甲醇。危险化学品名称及其临界量见下表。重大危险源分级指标R=∑月，其中上述为某种危险化学品实际在线量（t），表中为各危险化学品相对应的临界量（t）。据此，该罐区危险化学品重大危险源分级指标R值是（　）。</w:t>
      </w:r>
    </w:p>
    <w:p>
      <w:pPr>
        <w:widowControl/>
        <w:jc w:val="left"/>
      </w:pPr>
      <w:r>
        <w:br w:type="page"/>
      </w:r>
    </w:p>
    <w:p>
      <w:pPr>
        <w:jc w:val="center"/>
      </w:pPr>
      <w:r>
        <w:rPr>
          <w:rFonts w:hint="eastAsia"/>
        </w:rPr>
        <w:t>危险化学品名称及其临界量</w:t>
      </w:r>
    </w:p>
    <w:p>
      <w:r>
        <w:drawing>
          <wp:inline distT="0" distB="0" distL="114300" distR="114300">
            <wp:extent cx="5219700" cy="1762125"/>
            <wp:effectExtent l="0" t="0" r="0" b="9525"/>
            <wp:docPr id="1" name="图片 1"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age.png"/>
                    <pic:cNvPicPr>
                      <a:picLocks noChangeAspect="1"/>
                    </pic:cNvPicPr>
                  </pic:nvPicPr>
                  <pic:blipFill>
                    <a:blip r:embed="rId7" cstate="print"/>
                    <a:stretch>
                      <a:fillRect/>
                    </a:stretch>
                  </pic:blipFill>
                  <pic:spPr>
                    <a:xfrm>
                      <a:off x="0" y="0"/>
                      <a:ext cx="5219700" cy="1762125"/>
                    </a:xfrm>
                    <a:prstGeom prst="rect">
                      <a:avLst/>
                    </a:prstGeom>
                    <a:noFill/>
                    <a:ln w="9525">
                      <a:noFill/>
                    </a:ln>
                  </pic:spPr>
                </pic:pic>
              </a:graphicData>
            </a:graphic>
          </wp:inline>
        </w:drawing>
      </w:r>
    </w:p>
    <w:p>
      <w:r>
        <w:rPr>
          <w:rFonts w:hint="eastAsia"/>
        </w:rPr>
        <w:t>A.14.20</w:t>
      </w:r>
    </w:p>
    <w:p>
      <w:r>
        <w:rPr>
          <w:rFonts w:hint="eastAsia"/>
        </w:rPr>
        <w:t>B.10.50</w:t>
      </w:r>
    </w:p>
    <w:p>
      <w:r>
        <w:rPr>
          <w:rFonts w:hint="eastAsia"/>
        </w:rPr>
        <w:t>C.7.10</w:t>
      </w:r>
    </w:p>
    <w:p>
      <w:r>
        <w:rPr>
          <w:rFonts w:hint="eastAsia"/>
        </w:rPr>
        <w:t>D.5.25</w:t>
      </w:r>
    </w:p>
    <w:p>
      <w:r>
        <w:rPr>
          <w:rFonts w:hint="eastAsia"/>
        </w:rPr>
        <w:t>【答案】D</w:t>
      </w:r>
    </w:p>
    <w:p>
      <w:r>
        <w:rPr>
          <w:rFonts w:hint="eastAsia"/>
        </w:rPr>
        <w:t>【解析】本题考查的是事故、事故隐患、危险、危险源与重大危险源。当单元中有多种物质时，如果各类物质的量满足下式，就是重大危险源</w:t>
      </w:r>
      <w:r>
        <w:rPr>
          <w:rFonts w:hint="eastAsia"/>
          <w:szCs w:val="21"/>
        </w:rPr>
        <w:t>：</w:t>
      </w:r>
      <w:r>
        <w:rPr>
          <w:szCs w:val="21"/>
        </w:rPr>
        <w:t>q</w:t>
      </w:r>
      <w:r>
        <w:rPr>
          <w:szCs w:val="21"/>
          <w:vertAlign w:val="subscript"/>
        </w:rPr>
        <w:t>1</w:t>
      </w:r>
      <w:r>
        <w:rPr>
          <w:szCs w:val="21"/>
        </w:rPr>
        <w:t>/Q</w:t>
      </w:r>
      <w:r>
        <w:rPr>
          <w:szCs w:val="21"/>
          <w:vertAlign w:val="subscript"/>
        </w:rPr>
        <w:t>1</w:t>
      </w:r>
      <w:r>
        <w:rPr>
          <w:szCs w:val="21"/>
        </w:rPr>
        <w:t>+q</w:t>
      </w:r>
      <w:r>
        <w:rPr>
          <w:szCs w:val="21"/>
          <w:vertAlign w:val="subscript"/>
        </w:rPr>
        <w:t>2</w:t>
      </w:r>
      <w:r>
        <w:rPr>
          <w:szCs w:val="21"/>
        </w:rPr>
        <w:t>/Q</w:t>
      </w:r>
      <w:r>
        <w:rPr>
          <w:szCs w:val="21"/>
          <w:vertAlign w:val="subscript"/>
        </w:rPr>
        <w:t>2</w:t>
      </w:r>
      <w:r>
        <w:rPr>
          <w:szCs w:val="21"/>
        </w:rPr>
        <w:t>+q</w:t>
      </w:r>
      <w:r>
        <w:rPr>
          <w:szCs w:val="21"/>
          <w:vertAlign w:val="subscript"/>
        </w:rPr>
        <w:t>3</w:t>
      </w:r>
      <w:r>
        <w:rPr>
          <w:szCs w:val="21"/>
        </w:rPr>
        <w:t>/Q</w:t>
      </w:r>
      <w:r>
        <w:rPr>
          <w:szCs w:val="21"/>
          <w:vertAlign w:val="subscript"/>
        </w:rPr>
        <w:t>3</w:t>
      </w:r>
      <w:r>
        <w:rPr>
          <w:szCs w:val="21"/>
        </w:rPr>
        <w:t>+</w:t>
      </w:r>
      <w:r>
        <w:rPr>
          <w:rFonts w:hint="eastAsia"/>
          <w:szCs w:val="21"/>
        </w:rPr>
        <w:t>……</w:t>
      </w:r>
      <w:r>
        <w:rPr>
          <w:szCs w:val="21"/>
        </w:rPr>
        <w:t>q</w:t>
      </w:r>
      <w:r>
        <w:rPr>
          <w:szCs w:val="21"/>
          <w:vertAlign w:val="subscript"/>
        </w:rPr>
        <w:t>N</w:t>
      </w:r>
      <w:r>
        <w:rPr>
          <w:szCs w:val="21"/>
        </w:rPr>
        <w:t>/Q</w:t>
      </w:r>
      <w:r>
        <w:rPr>
          <w:szCs w:val="21"/>
          <w:vertAlign w:val="subscript"/>
        </w:rPr>
        <w:t>N</w:t>
      </w:r>
      <w:r>
        <w:rPr>
          <w:rFonts w:hint="eastAsia"/>
          <w:szCs w:val="21"/>
        </w:rPr>
        <w:t>≥</w:t>
      </w:r>
      <w:r>
        <w:rPr>
          <w:szCs w:val="21"/>
        </w:rPr>
        <w:t>1</w:t>
      </w:r>
      <w:r>
        <w:rPr>
          <w:rFonts w:hint="eastAsia"/>
          <w:szCs w:val="21"/>
        </w:rPr>
        <w:t>；</w:t>
      </w:r>
      <w:r>
        <w:rPr>
          <w:rFonts w:hint="eastAsia"/>
        </w:rPr>
        <w:t>《危险化学品重大危险源监督管理暂行规定》（安监总局令第40号）分级指标：</w:t>
      </w:r>
      <w:r>
        <w:drawing>
          <wp:inline distT="0" distB="0" distL="0" distR="0">
            <wp:extent cx="1905000" cy="349250"/>
            <wp:effectExtent l="0" t="0" r="0" b="0"/>
            <wp:docPr id="4" name="图片 4" descr="https://gss2.bdstatic.com/-fo3dSag_xI4khGkpoWK1HF6hhy/baike/w%3D268/sign=1e70857d54e736d158138b0ea3514ffc/0823dd54564e925877774d4f9c82d158cdbf4e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s://gss2.bdstatic.com/-fo3dSag_xI4khGkpoWK1HF6hhy/baike/w%3D268/sign=1e70857d54e736d158138b0ea3514ffc/0823dd54564e925877774d4f9c82d158cdbf4ed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905000" cy="349250"/>
                    </a:xfrm>
                    <a:prstGeom prst="rect">
                      <a:avLst/>
                    </a:prstGeom>
                    <a:noFill/>
                    <a:ln>
                      <a:noFill/>
                    </a:ln>
                  </pic:spPr>
                </pic:pic>
              </a:graphicData>
            </a:graphic>
          </wp:inline>
        </w:drawing>
      </w:r>
    </w:p>
    <w:p>
      <w:r>
        <w:rPr>
          <w:rFonts w:hint="eastAsia"/>
        </w:rPr>
        <w:t>式中：</w:t>
      </w:r>
    </w:p>
    <w:p>
      <w:r>
        <w:rPr>
          <w:rFonts w:hint="eastAsia"/>
        </w:rPr>
        <w:t>q1,q2,…,qn —每种危险化学品实际存在（在线）量（单位：吨）；</w:t>
      </w:r>
    </w:p>
    <w:p>
      <w:r>
        <w:rPr>
          <w:rFonts w:hint="eastAsia"/>
        </w:rPr>
        <w:t>Q1,Q2,…,Qn —与各危险化学品相对应的临界量（单位：吨）；</w:t>
      </w:r>
    </w:p>
    <w:p>
      <w:r>
        <w:rPr>
          <w:rFonts w:hint="eastAsia"/>
        </w:rPr>
        <w:t>β1，β2…,βn— 与各危险化学品相对应的校正系数；</w:t>
      </w:r>
    </w:p>
    <w:p>
      <w:r>
        <w:rPr>
          <w:rFonts w:hint="eastAsia"/>
        </w:rPr>
        <w:t>α— 该危险化学品重大危险源厂区外暴露人员的校正系数。</w:t>
      </w:r>
    </w:p>
    <w:p>
      <w:r>
        <w:rPr>
          <w:rFonts w:hint="eastAsia"/>
          <w:szCs w:val="21"/>
        </w:rPr>
        <w:t>则重大危险源分级指标</w:t>
      </w:r>
      <w:r>
        <w:rPr>
          <w:szCs w:val="21"/>
        </w:rPr>
        <w:t>R=</w:t>
      </w:r>
      <w:r>
        <w:rPr>
          <w:rFonts w:hint="eastAsia"/>
          <w:szCs w:val="21"/>
        </w:rPr>
        <w:t>（</w:t>
      </w:r>
      <w:r>
        <w:rPr>
          <w:szCs w:val="21"/>
        </w:rPr>
        <w:t>550/500+12/10+600/500</w:t>
      </w:r>
      <w:r>
        <w:rPr>
          <w:rFonts w:hint="eastAsia"/>
          <w:szCs w:val="21"/>
        </w:rPr>
        <w:t>）×</w:t>
      </w:r>
      <w:r>
        <w:rPr>
          <w:szCs w:val="21"/>
        </w:rPr>
        <w:t>1.5=5.25</w:t>
      </w:r>
      <w:r>
        <w:rPr>
          <w:rFonts w:hint="eastAsia"/>
          <w:szCs w:val="21"/>
        </w:rPr>
        <w:t>。</w:t>
      </w:r>
      <w:r>
        <w:rPr>
          <w:rFonts w:hint="eastAsia"/>
        </w:rPr>
        <w:t>参见教材P4。</w:t>
      </w:r>
    </w:p>
    <w:p/>
    <w:p>
      <w:r>
        <w:rPr>
          <w:rFonts w:hint="eastAsia"/>
        </w:rPr>
        <w:t>26.某道路运输公司申请取得了甲县交通部门颁发的道路运营许可证并开始运营。某日该公司的一部车辆在乙县的一座停车场临时停车休息时，发生火灾事故，乙县消防部门立即展开应急救援，由于救援及时得当，这起事故未造成人员伤亡，但造成5362万元的直接经济损失。负责组织这起事故调查工作的应是（　）。</w:t>
      </w:r>
    </w:p>
    <w:p>
      <w:r>
        <w:rPr>
          <w:rFonts w:hint="eastAsia"/>
        </w:rPr>
        <w:t>A.乙县人民政府</w:t>
      </w:r>
    </w:p>
    <w:p>
      <w:r>
        <w:rPr>
          <w:rFonts w:hint="eastAsia"/>
        </w:rPr>
        <w:t>B.甲县人民政府</w:t>
      </w:r>
    </w:p>
    <w:p>
      <w:r>
        <w:rPr>
          <w:rFonts w:hint="eastAsia"/>
        </w:rPr>
        <w:t>C.甲县交通部门</w:t>
      </w:r>
    </w:p>
    <w:p>
      <w:r>
        <w:rPr>
          <w:rFonts w:hint="eastAsia"/>
        </w:rPr>
        <w:t>D.乙县消防部门</w:t>
      </w:r>
    </w:p>
    <w:p>
      <w:r>
        <w:rPr>
          <w:rFonts w:hint="eastAsia"/>
        </w:rPr>
        <w:t>【答案】A</w:t>
      </w:r>
    </w:p>
    <w:p>
      <w:r>
        <w:rPr>
          <w:rFonts w:hint="eastAsia"/>
        </w:rPr>
        <w:t>【解析】本题考查的是生产安全事故的调查。重大事故、较大事故、一般事故分别由事故发生地省级人民政府、设区的市级人民政府、县级人民政府负责调查。省级人民政府、设区的市级人民政府、县级人民政府可以直接组织事故调查组进行调查，也可以授权或者委托有关部门组织事故调查组进行调查。未造成人员伤亡的一般事故，县级人民政府也可以委托事故发生单位组织事故调查组进行调查。参见教材P215。</w:t>
      </w:r>
    </w:p>
    <w:p/>
    <w:p>
      <w:r>
        <w:rPr>
          <w:rFonts w:hint="eastAsia"/>
        </w:rPr>
        <w:t>27.某化工厂在生产过程中出现断电事故。运用事故树法进行分析后，得出可能造成事故发生的原因逻辑关系见下图。根据该图，可判定断电事故的基本原因是（　）。</w:t>
      </w:r>
      <w:r>
        <w:drawing>
          <wp:inline distT="0" distB="0" distL="114300" distR="114300">
            <wp:extent cx="4152900" cy="2971800"/>
            <wp:effectExtent l="0" t="0" r="0" b="0"/>
            <wp:docPr id="7" name="图片 2"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image.png"/>
                    <pic:cNvPicPr>
                      <a:picLocks noChangeAspect="1"/>
                    </pic:cNvPicPr>
                  </pic:nvPicPr>
                  <pic:blipFill>
                    <a:blip r:embed="rId9" cstate="print"/>
                    <a:stretch>
                      <a:fillRect/>
                    </a:stretch>
                  </pic:blipFill>
                  <pic:spPr>
                    <a:xfrm>
                      <a:off x="0" y="0"/>
                      <a:ext cx="4152900" cy="2971800"/>
                    </a:xfrm>
                    <a:prstGeom prst="rect">
                      <a:avLst/>
                    </a:prstGeom>
                    <a:noFill/>
                    <a:ln w="9525">
                      <a:noFill/>
                    </a:ln>
                  </pic:spPr>
                </pic:pic>
              </a:graphicData>
            </a:graphic>
          </wp:inline>
        </w:drawing>
      </w:r>
    </w:p>
    <w:p>
      <w:r>
        <w:rPr>
          <w:rFonts w:hint="eastAsia"/>
        </w:rPr>
        <w:t>A.｛X</w:t>
      </w:r>
      <w:r>
        <w:rPr>
          <w:vertAlign w:val="subscript"/>
        </w:rPr>
        <w:t>1</w:t>
      </w:r>
      <w:r>
        <w:rPr>
          <w:rFonts w:hint="eastAsia"/>
        </w:rPr>
        <w:t>｝，｛X</w:t>
      </w:r>
      <w:r>
        <w:rPr>
          <w:vertAlign w:val="subscript"/>
        </w:rPr>
        <w:t>2</w:t>
      </w:r>
      <w:r>
        <w:rPr>
          <w:rFonts w:hint="eastAsia"/>
        </w:rPr>
        <w:t>｝，｛X</w:t>
      </w:r>
      <w:r>
        <w:rPr>
          <w:vertAlign w:val="subscript"/>
        </w:rPr>
        <w:t>3</w:t>
      </w:r>
      <w:r>
        <w:rPr>
          <w:rFonts w:hint="eastAsia"/>
        </w:rPr>
        <w:t>X</w:t>
      </w:r>
      <w:r>
        <w:rPr>
          <w:vertAlign w:val="subscript"/>
        </w:rPr>
        <w:t>4</w:t>
      </w:r>
      <w:r>
        <w:rPr>
          <w:rFonts w:hint="eastAsia"/>
        </w:rPr>
        <w:t>｝</w:t>
      </w:r>
    </w:p>
    <w:p>
      <w:r>
        <w:rPr>
          <w:rFonts w:hint="eastAsia"/>
        </w:rPr>
        <w:t>B.｛X</w:t>
      </w:r>
      <w:r>
        <w:rPr>
          <w:vertAlign w:val="subscript"/>
        </w:rPr>
        <w:t>1</w:t>
      </w:r>
      <w:r>
        <w:rPr>
          <w:rFonts w:hint="eastAsia"/>
        </w:rPr>
        <w:t>X</w:t>
      </w:r>
      <w:r>
        <w:rPr>
          <w:vertAlign w:val="subscript"/>
        </w:rPr>
        <w:t>2</w:t>
      </w:r>
      <w:r>
        <w:rPr>
          <w:rFonts w:hint="eastAsia"/>
        </w:rPr>
        <w:t>｝，｛X</w:t>
      </w:r>
      <w:r>
        <w:rPr>
          <w:rFonts w:hint="eastAsia"/>
          <w:vertAlign w:val="subscript"/>
        </w:rPr>
        <w:t xml:space="preserve"> </w:t>
      </w:r>
      <w:r>
        <w:rPr>
          <w:vertAlign w:val="subscript"/>
        </w:rPr>
        <w:t>1</w:t>
      </w:r>
      <w:r>
        <w:rPr>
          <w:rFonts w:hint="eastAsia"/>
        </w:rPr>
        <w:t>X</w:t>
      </w:r>
      <w:r>
        <w:rPr>
          <w:vertAlign w:val="subscript"/>
        </w:rPr>
        <w:t>3</w:t>
      </w:r>
      <w:r>
        <w:rPr>
          <w:rFonts w:hint="eastAsia"/>
        </w:rPr>
        <w:t>｝</w:t>
      </w:r>
    </w:p>
    <w:p>
      <w:r>
        <w:rPr>
          <w:rFonts w:hint="eastAsia"/>
        </w:rPr>
        <w:t>C.｛X</w:t>
      </w:r>
      <w:r>
        <w:rPr>
          <w:vertAlign w:val="subscript"/>
        </w:rPr>
        <w:t>1</w:t>
      </w:r>
      <w:r>
        <w:rPr>
          <w:rFonts w:hint="eastAsia"/>
        </w:rPr>
        <w:t>X</w:t>
      </w:r>
      <w:r>
        <w:rPr>
          <w:vertAlign w:val="subscript"/>
        </w:rPr>
        <w:t>2</w:t>
      </w:r>
      <w:r>
        <w:rPr>
          <w:rFonts w:hint="eastAsia"/>
        </w:rPr>
        <w:t>X</w:t>
      </w:r>
      <w:r>
        <w:rPr>
          <w:vertAlign w:val="subscript"/>
        </w:rPr>
        <w:t>3</w:t>
      </w:r>
      <w:r>
        <w:rPr>
          <w:rFonts w:hint="eastAsia"/>
        </w:rPr>
        <w:t>｝</w:t>
      </w:r>
    </w:p>
    <w:p>
      <w:r>
        <w:rPr>
          <w:rFonts w:hint="eastAsia"/>
        </w:rPr>
        <w:t>D.｛X</w:t>
      </w:r>
      <w:r>
        <w:rPr>
          <w:vertAlign w:val="subscript"/>
        </w:rPr>
        <w:t>3</w:t>
      </w:r>
      <w:r>
        <w:rPr>
          <w:rFonts w:hint="eastAsia"/>
        </w:rPr>
        <w:t>X</w:t>
      </w:r>
      <w:r>
        <w:rPr>
          <w:vertAlign w:val="subscript"/>
        </w:rPr>
        <w:t>4</w:t>
      </w:r>
      <w:r>
        <w:rPr>
          <w:rFonts w:hint="eastAsia"/>
        </w:rPr>
        <w:t>｝，｛X</w:t>
      </w:r>
      <w:r>
        <w:rPr>
          <w:vertAlign w:val="subscript"/>
        </w:rPr>
        <w:t>1</w:t>
      </w:r>
      <w:r>
        <w:rPr>
          <w:rFonts w:hint="eastAsia"/>
        </w:rPr>
        <w:t>X</w:t>
      </w:r>
      <w:r>
        <w:rPr>
          <w:vertAlign w:val="subscript"/>
        </w:rPr>
        <w:t>3</w:t>
      </w:r>
      <w:r>
        <w:rPr>
          <w:rFonts w:hint="eastAsia"/>
        </w:rPr>
        <w:t>X</w:t>
      </w:r>
      <w:r>
        <w:rPr>
          <w:vertAlign w:val="subscript"/>
        </w:rPr>
        <w:t>4</w:t>
      </w:r>
      <w:r>
        <w:rPr>
          <w:rFonts w:hint="eastAsia"/>
        </w:rPr>
        <w:t>｝</w:t>
      </w:r>
    </w:p>
    <w:p>
      <w:r>
        <w:rPr>
          <w:rFonts w:hint="eastAsia"/>
        </w:rPr>
        <w:t>【答案】A</w:t>
      </w:r>
    </w:p>
    <w:p>
      <w:r>
        <w:rPr>
          <w:rFonts w:hint="eastAsia"/>
        </w:rPr>
        <w:t>【解析】本题考查的是危险、有害因素辨识方法。系统安全分析方法是应用系统安全工程评价方法中的某些方法进行危险、有害因素的辨识。系统安全分析方法常用于复杂、没有事故经验的新开发系统。常用的系统安全分析方法有事件树、事故树等。参见教材P123。</w:t>
      </w:r>
    </w:p>
    <w:p/>
    <w:p>
      <w:r>
        <w:rPr>
          <w:rFonts w:hint="eastAsia"/>
        </w:rPr>
        <w:t>28.2018年全国“安全生产月”和“安全生产万里行”活动期间，各省、市有关单位按照国务院安委会办公室的统一部署，深入一线、走上街头广场、进入社区学校，开展了一系列形式多样的安全生产宣传教育活动，以群众喜闻乐见的方式，同步深入开展安全和应急公益性宣传和咨询服务，这是应急管理部组建后的首个“安全生产月”和“安全生产万里行”活动。2018年全国“安全生产月”活动的主题是（　）。</w:t>
      </w:r>
    </w:p>
    <w:p>
      <w:r>
        <w:rPr>
          <w:rFonts w:hint="eastAsia"/>
        </w:rPr>
        <w:t>A.生命至上、安全发展</w:t>
      </w:r>
    </w:p>
    <w:p>
      <w:r>
        <w:rPr>
          <w:rFonts w:hint="eastAsia"/>
        </w:rPr>
        <w:t>B.生命至上、安全生产</w:t>
      </w:r>
    </w:p>
    <w:p>
      <w:r>
        <w:rPr>
          <w:rFonts w:hint="eastAsia"/>
        </w:rPr>
        <w:t>C.安全至上、科学发展</w:t>
      </w:r>
    </w:p>
    <w:p>
      <w:r>
        <w:rPr>
          <w:rFonts w:hint="eastAsia"/>
        </w:rPr>
        <w:t>D.责任至上、安全生产</w:t>
      </w:r>
    </w:p>
    <w:p>
      <w:r>
        <w:rPr>
          <w:rFonts w:hint="eastAsia"/>
        </w:rPr>
        <w:t>【答案】A</w:t>
      </w:r>
    </w:p>
    <w:p>
      <w:r>
        <w:rPr>
          <w:rFonts w:hint="eastAsia"/>
        </w:rPr>
        <w:t>【解析】本题考查的是2018年全国“安全生产月”活动的主题。2018年全国“安全生产月”活动的主题口号：生命至上、安全发展。</w:t>
      </w:r>
    </w:p>
    <w:p/>
    <w:p>
      <w:r>
        <w:rPr>
          <w:rFonts w:hint="eastAsia"/>
        </w:rPr>
        <w:t>29.某纺织厂新入职员工小刘被分配到织布车间工作，经车间级教育后，车间副主任陈某带小刘到织布车间熟悉工作环境，进入织布车间后小刘就看到一些醒目的标志。织布车间应设有的标志是（　）。</w:t>
      </w:r>
    </w:p>
    <w:p>
      <w:r>
        <w:rPr>
          <w:rFonts w:hint="eastAsia"/>
        </w:rPr>
        <w:t>A.必须戴防尘口罩、必须戴安全帽</w:t>
      </w:r>
    </w:p>
    <w:p>
      <w:r>
        <w:rPr>
          <w:rFonts w:hint="eastAsia"/>
        </w:rPr>
        <w:t>B.必须戴防尘口罩、必须戴防护帽</w:t>
      </w:r>
    </w:p>
    <w:p>
      <w:r>
        <w:rPr>
          <w:rFonts w:hint="eastAsia"/>
        </w:rPr>
        <w:t>C.必须戴护耳器、必须戴防护帽</w:t>
      </w:r>
    </w:p>
    <w:p>
      <w:r>
        <w:rPr>
          <w:rFonts w:hint="eastAsia"/>
        </w:rPr>
        <w:t>D.必须戴护耳器、必须戴安全帽</w:t>
      </w:r>
    </w:p>
    <w:p>
      <w:r>
        <w:rPr>
          <w:rFonts w:hint="eastAsia"/>
        </w:rPr>
        <w:t>【答案】C</w:t>
      </w:r>
    </w:p>
    <w:p>
      <w:r>
        <w:rPr>
          <w:rFonts w:hint="eastAsia"/>
        </w:rPr>
        <w:t>【解析】本题考查的是安全警示标志管理。必须戴防尘口罩标志：具有粉尘的作业场所，如纺织清花车间、粉状物料拌料车间以及矿山凿岩等。必须戴安全帽标志：头部易受外力伤害的作业场所，如伐木场、造船厂其中吊装处等。必须戴防护帽标志：易造成人体碾绕伤害或有粉尘污染头部的作业场所，如纺织、石棉、玻璃纤维以及具有旋转设备的机加工车间等。必须戴护耳器标志：噪声超过85dB的作业场所，如铆接车间、织布车间、射击场等处。</w:t>
      </w:r>
    </w:p>
    <w:p/>
    <w:p>
      <w:r>
        <w:rPr>
          <w:rFonts w:hint="eastAsia"/>
        </w:rPr>
        <w:t>30.57岁的王某在甲市某机械制造企业工作30年，半年前王某在加工零件时发生事故，经市社会保险行政部门认定为工伤，后经市劳动能力鉴定委员会鉴定为生活部分不能自理、伤残三级。关于王某因工致残可享受待遇的说法，正确的是（　）。</w:t>
      </w:r>
    </w:p>
    <w:p>
      <w:r>
        <w:rPr>
          <w:rFonts w:hint="eastAsia"/>
        </w:rPr>
        <w:t>A.王某可按照甲市前三年年度职工月平均工资的50%按月从工伤保险基金领取生活护理费</w:t>
      </w:r>
    </w:p>
    <w:p>
      <w:r>
        <w:rPr>
          <w:rFonts w:hint="eastAsia"/>
        </w:rPr>
        <w:t>B.企业要求王某解除劳动关系，退出工作岗位，但王某可从工伤保险基金一次性领取23个月的本人工资作为伤残补助金</w:t>
      </w:r>
    </w:p>
    <w:p>
      <w:r>
        <w:rPr>
          <w:rFonts w:hint="eastAsia"/>
        </w:rPr>
        <w:t>C.王某可从工伤保险基金按月领取本人工资的80%为伤残津贴，如领取津贴低于当地最低工资标准的，由用人单位补足差额</w:t>
      </w:r>
    </w:p>
    <w:p>
      <w:r>
        <w:rPr>
          <w:rFonts w:hint="eastAsia"/>
        </w:rPr>
        <w:t>D.王某达到退休年龄并办理退休手续后，应停发伤残津贴，享受当地基本养老保险待遇。如基本养老保险待遇低于伤残津贴的，由工伤保险基金补足差额</w:t>
      </w:r>
    </w:p>
    <w:p>
      <w:r>
        <w:rPr>
          <w:rFonts w:hint="eastAsia"/>
        </w:rPr>
        <w:t>【答案】D</w:t>
      </w:r>
    </w:p>
    <w:p>
      <w:r>
        <w:rPr>
          <w:rFonts w:hint="eastAsia"/>
        </w:rPr>
        <w:t>【解析】本题考查的是因工伤残待遇。职工因工致残被鉴定为一级至四级伤残的，保留劳动关系，退出工作岗位，享受以下待遇：（1）从工伤保险基金按伤残等级支付一次性伤残补助金，标准为：一级伤残为24个月的本人工资，二级伤残为22个月的本人工资，三级伤残为20个月的本人工资，四级伤残为18个月的本人工资；（2）从工伤保险基金按月支付伤残津贴，标准为：一级伤残为本人工资的90%，二级伤残为本人工资的85%，三级伤残为本人工资的80%，四级伤残为本人工资的75%。伤残津贴实际金额低于当地最低工资标准的，由工伤保险基金补足差额；（3）工伤职工达到退休年龄并办理退休手续后，停发伤残津贴，享受基本养老保险待遇。基本养老保险待遇低于伤残津贴的，由工伤保险基金补足差额。职工因工致残被鉴定为一级至四级伤残的，由用人单位和职工个人以伤残津贴为基数，缴纳基本医疗保险费。对于已办理退休手续的工伤人员，用人单位不支付一次性工伤医疗补助金和伤残就业补助金，其工伤医疗费仍由工伤保险基金支付。</w:t>
      </w:r>
    </w:p>
    <w:p/>
    <w:p>
      <w:r>
        <w:rPr>
          <w:rFonts w:hint="eastAsia"/>
          <w:highlight w:val="yellow"/>
        </w:rPr>
        <w:t>31-33缺</w:t>
      </w:r>
    </w:p>
    <w:p/>
    <w:p>
      <w:r>
        <w:rPr>
          <w:rFonts w:hint="eastAsia"/>
        </w:rPr>
        <w:t>34.某工程机械集团企业有甲、乙、丙、丁等生产工厂，其中，甲工厂是国内大型的数控机加工工厂，乙工厂是国家规定规模以上的高温熔融金属工厂，丙工厂是国内厂房跨度最大的工程机械装配工厂，丁工厂是国家重点攻关项目的泡沫塑料模具制造工厂。在对该企业进行安全生产标准化评审时，安全生产标准化评审员张工负责审核该企业提供的有关安全生产管理人员的培训考核证书，企业所提供的证书均为由某培训公司签发的《安全生产管理人员培训证》。张工应要求企业补充提供（　）的安全生产监督管理部门考核证书佐证材料。</w:t>
      </w:r>
    </w:p>
    <w:p>
      <w:r>
        <w:rPr>
          <w:rFonts w:hint="eastAsia"/>
        </w:rPr>
        <w:t>A.甲工厂安全管理人员</w:t>
      </w:r>
    </w:p>
    <w:p>
      <w:r>
        <w:rPr>
          <w:rFonts w:hint="eastAsia"/>
        </w:rPr>
        <w:t>B.乙工厂安全管理人员</w:t>
      </w:r>
    </w:p>
    <w:p>
      <w:r>
        <w:rPr>
          <w:rFonts w:hint="eastAsia"/>
        </w:rPr>
        <w:t>C.丙工厂安全管理人员</w:t>
      </w:r>
    </w:p>
    <w:p>
      <w:r>
        <w:rPr>
          <w:rFonts w:hint="eastAsia"/>
        </w:rPr>
        <w:t>D.丁工厂安全管理人员</w:t>
      </w:r>
    </w:p>
    <w:p>
      <w:r>
        <w:rPr>
          <w:rFonts w:hint="eastAsia"/>
        </w:rPr>
        <w:t>【答案】B</w:t>
      </w:r>
    </w:p>
    <w:p>
      <w:r>
        <w:rPr>
          <w:rFonts w:hint="eastAsia"/>
        </w:rPr>
        <w:t>【解析】煤矿、非煤矿山、危险化学品、烟花爆竹、金属冶炼等企业应对新上岗的临时工、合同工、劳务工、轮换工、协议工等进行强制性安全培训，保证其具备本岗位安全操作、自救互救以及应急处置所需的知识和技能后，方能安排上岗作业。乙工厂为高温熔融金属工厂，属于金属冶炼，故张某可要求补充安全生产监督管理部门考核证书佐证材料。参见《企业安全生产标准化基本规范》5.3.2。</w:t>
      </w:r>
    </w:p>
    <w:p/>
    <w:p>
      <w:r>
        <w:rPr>
          <w:rFonts w:hint="eastAsia"/>
        </w:rPr>
        <w:t>35.某商场开展事故应急演练，模拟某处着火，商场确认着火后立即拨打报警电话，并展开应急处置活动。关于该商场应急响应的说法，正确的是（　）。</w:t>
      </w:r>
    </w:p>
    <w:p>
      <w:r>
        <w:rPr>
          <w:rFonts w:hint="eastAsia"/>
        </w:rPr>
        <w:t>A.该商场不必一开始就拨打报警电话</w:t>
      </w:r>
    </w:p>
    <w:p>
      <w:r>
        <w:rPr>
          <w:rFonts w:hint="eastAsia"/>
        </w:rPr>
        <w:t>B.该商场的应急响应程序包括接警、响应级别确定、应急启动、应急恢复和应急结束</w:t>
      </w:r>
    </w:p>
    <w:p>
      <w:r>
        <w:rPr>
          <w:rFonts w:hint="eastAsia"/>
        </w:rPr>
        <w:t>C.该商场的应急响应程序包括接警、响应级别确定、应急救援、应急恢复和应急结束</w:t>
      </w:r>
    </w:p>
    <w:p>
      <w:r>
        <w:rPr>
          <w:rFonts w:hint="eastAsia"/>
        </w:rPr>
        <w:t>D.该商场组织人员撤离，拨打119报警电话</w:t>
      </w:r>
    </w:p>
    <w:p>
      <w:r>
        <w:rPr>
          <w:rFonts w:hint="eastAsia"/>
        </w:rPr>
        <w:t>【答案】D</w:t>
      </w:r>
    </w:p>
    <w:p>
      <w:r>
        <w:rPr>
          <w:rFonts w:hint="eastAsia"/>
        </w:rPr>
        <w:t>【解析】本题考查的是事故应急管理体系构建。BC应急响应程序不全面。事故应急救援响应程序：（1）接警与响应级别确定；（2）应急启动；（3）救援行动；（4）应急恢复；（5）应急结束。参见教材P191～192。</w:t>
      </w:r>
    </w:p>
    <w:p/>
    <w:p>
      <w:r>
        <w:rPr>
          <w:rFonts w:hint="eastAsia"/>
        </w:rPr>
        <w:t>36.甲面粉加工厂为了满足市场需求，提高生产能力，决定对原厂房进行扩建，委托具有相应资质的设计单位进行设计，并通过公开招标方式确定乙公司、丙公司两家施工单位。为了按计划完成生产任务，原厂房内部分设备仍在生产。下列该企业的后续做法中，正确的是（　）。</w:t>
      </w:r>
    </w:p>
    <w:p>
      <w:r>
        <w:t>A.</w:t>
      </w:r>
      <w:r>
        <w:rPr>
          <w:rFonts w:hint="eastAsia"/>
        </w:rPr>
        <w:t>扩建项目的安全设施费用从企业当年安全费用中列支，不纳入扩建项目概算</w:t>
      </w:r>
    </w:p>
    <w:p>
      <w:r>
        <w:t>B.</w:t>
      </w:r>
      <w:r>
        <w:rPr>
          <w:rFonts w:hint="eastAsia"/>
        </w:rPr>
        <w:t>拆除影响施工进度的原有安全设施，施工结束后进行恢复</w:t>
      </w:r>
    </w:p>
    <w:p>
      <w:r>
        <w:t>C.</w:t>
      </w:r>
      <w:r>
        <w:rPr>
          <w:rFonts w:hint="eastAsia"/>
        </w:rPr>
        <w:t>甲工厂将乙、丙公司及供应商等相关方的安全生产纳入企业内部管理，对其作业人员进行培训、作业过程进行检查监督</w:t>
      </w:r>
    </w:p>
    <w:p>
      <w:r>
        <w:t>D.</w:t>
      </w:r>
      <w:r>
        <w:rPr>
          <w:rFonts w:hint="eastAsia"/>
        </w:rPr>
        <w:t>乙、丙公司在同一作业区域内施工时，甲工厂与施工人员多、管理能力强的乙公司签订管理协议，并指定乙公司负责现场检查和协调</w:t>
      </w:r>
    </w:p>
    <w:p>
      <w:r>
        <w:rPr>
          <w:rFonts w:hint="eastAsia"/>
        </w:rPr>
        <w:t>【答案】C</w:t>
      </w:r>
    </w:p>
    <w:p>
      <w:r>
        <w:rPr>
          <w:rFonts w:hint="eastAsia"/>
        </w:rPr>
        <w:t>【解析】本题考查的是改扩建项目的安全规定。选项A、B错误，生产经营单位新建、改建、扩建工程项目（以下统称建设项目）的安全设施，必须与主体工程同时设计、同时施工、同时投入生产和使用。安全设施投资应当纳入建设项目概算；选项D错误，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参见《安全生产法》。</w:t>
      </w:r>
    </w:p>
    <w:p/>
    <w:p>
      <w:r>
        <w:rPr>
          <w:rFonts w:hint="eastAsia"/>
        </w:rPr>
        <w:t>37.某大型企业集团拟建设年设计生产能力200万吨非煤矿山建设项目和跨甲乙两省输送距离1000km的石油天然气长输管道建设项目。根据国家有关规定，关于该集团两个建设项目监督管理的说法，正确的是（　）。</w:t>
      </w:r>
    </w:p>
    <w:p>
      <w:r>
        <w:rPr>
          <w:rFonts w:hint="eastAsia"/>
        </w:rPr>
        <w:t>A.非煤矿山项目需经国家安全生产监督管理部门审查和验收</w:t>
      </w:r>
    </w:p>
    <w:p>
      <w:r>
        <w:rPr>
          <w:rFonts w:hint="eastAsia"/>
        </w:rPr>
        <w:t>B.非煤矿山项目需经省安全生产监督管理部门审查，国家安全生产监督管理部门备案</w:t>
      </w:r>
    </w:p>
    <w:p>
      <w:r>
        <w:rPr>
          <w:rFonts w:hint="eastAsia"/>
        </w:rPr>
        <w:t>C.石油天然气长输管道建设项目需同时经甲、乙两省安全生产监督管理部门审查</w:t>
      </w:r>
    </w:p>
    <w:p>
      <w:r>
        <w:rPr>
          <w:rFonts w:hint="eastAsia"/>
        </w:rPr>
        <w:t>D.石油天然气长输管道建设项目需经国家安全生产监督管理部门审查</w:t>
      </w:r>
    </w:p>
    <w:p>
      <w:r>
        <w:rPr>
          <w:rFonts w:hint="eastAsia"/>
        </w:rPr>
        <w:t>【答案】D</w:t>
      </w:r>
    </w:p>
    <w:p>
      <w:r>
        <w:rPr>
          <w:rFonts w:hint="eastAsia"/>
        </w:rPr>
        <w:t>【解析】本题考查的是危险化学品建设项目安全监督管理。选项C错误、选项D正确，国家安全生产监督管理总局指导、监督全国建设项目安全审查和建设项目安全设施竣工验收的实施工作，并负责实施下列建设项目的安全审查：（1）国务院审批（核准、备案）的；（2）跨省、自治区、直辖市的。</w:t>
      </w:r>
    </w:p>
    <w:p>
      <w:r>
        <w:rPr>
          <w:rFonts w:hint="eastAsia"/>
        </w:rPr>
        <w:t>省、自治区、直辖市人民政府安全生产监督管理部门（以下简称省级安全生产监督管理部门）指导、监督本行政区域内建设项目安全审查和建设项目安全设施竣工验收的监督管理工作，确定并公布本部门和本行政区域内由设区的市级人民政府安全生产监督管理部门（以下简称市级安全生产监督管理部门）实施的前款规定以外的建设项目范围，并报国家安全生产监督管理总局备案。参见《危险化学品建设项目安全监督管理办法》第四条。</w:t>
      </w:r>
    </w:p>
    <w:p/>
    <w:p>
      <w:r>
        <w:rPr>
          <w:rFonts w:hint="eastAsia"/>
          <w:highlight w:val="yellow"/>
        </w:rPr>
        <w:t>38缺</w:t>
      </w:r>
    </w:p>
    <w:p/>
    <w:p>
      <w:r>
        <w:rPr>
          <w:rFonts w:hint="eastAsia"/>
        </w:rPr>
        <w:t>39.某大型起重机械生产企业班组长刘某，带领新入职的、已经完成三级安全教育的小张到车间熟悉工作环境。刘某问小张是否知道什么是起重机械，国家有什么要求时，小张回答，只知道起重机械是垂直升降的机电设备，是否还有其他要求不清楚。根据国家有关规定，刘某列出的起重机械有关规定中，正确的是（　）。</w:t>
      </w:r>
    </w:p>
    <w:p>
      <w:r>
        <w:rPr>
          <w:rFonts w:hint="eastAsia"/>
        </w:rPr>
        <w:t>A.国家对起重机械设备实施一体化的安全监察</w:t>
      </w:r>
    </w:p>
    <w:p>
      <w:r>
        <w:rPr>
          <w:rFonts w:hint="eastAsia"/>
        </w:rPr>
        <w:t>B.额定起重量大于1t的起重机都是起重机械</w:t>
      </w:r>
    </w:p>
    <w:p>
      <w:r>
        <w:rPr>
          <w:rFonts w:hint="eastAsia"/>
        </w:rPr>
        <w:t>C.起重机械制造行政许可必须由市一级核发</w:t>
      </w:r>
    </w:p>
    <w:p>
      <w:r>
        <w:rPr>
          <w:rFonts w:hint="eastAsia"/>
        </w:rPr>
        <w:t>D.起重机械的设计文件需要特种设备安全监督部门检测机构鉴定方可用于制造</w:t>
      </w:r>
    </w:p>
    <w:p>
      <w:r>
        <w:rPr>
          <w:rFonts w:hint="eastAsia"/>
        </w:rPr>
        <w:t>【答案】A</w:t>
      </w:r>
    </w:p>
    <w:p>
      <w:r>
        <w:rPr>
          <w:rFonts w:hint="eastAsia"/>
        </w:rPr>
        <w:t>【解析】本题考查的是特种设备设施安全。选项A正确，按照设计、制造、安装、使用、检验、修理、改造及进出口等环节，对锅炉、压力容器等特种设备的安全实施全过程一体化的安全监察。选项B，起重机械，是指用于垂直升降或者垂直升降并水平移动重物的机电设备，其范围规定为额定起重量大于或者等于0.5t的升降机；额定起重量大于或者等于1t，且提升高度大于或者等于2m的起重机和承重形式固定的电动葫芦等；选项C错误，起重机械的制造、安装、改造单位，应当经国务院特种设备安全监督管理部门许可，方可从事相应的活动；选项D错误，锅炉、压力容器中的气瓶（以下简称气瓶）、氧舱和客运索道、大型游乐设施以及高耗能特种设备的设计文件，应当经国务院特种设备安全监督管理部门核准的检验检测机构鉴定，方可用于制造。参见《特种设备安全监察条例》。</w:t>
      </w:r>
    </w:p>
    <w:p/>
    <w:p>
      <w:r>
        <w:rPr>
          <w:rFonts w:hint="eastAsia"/>
        </w:rPr>
        <w:t>40.某省5月31日9时发生一起载客电梯由观光层坠落至电梯井底事故，事故造成多人伤亡。当地省政府6月1日公布了事故调查组成员并于当日开始展开事故调查工作。为确保事故调查处理技术可靠，事故调查组在成立当天就委托具有相关资质的单位对电梯进行了多项技术鉴定，其中最长一项鉴定的天数为75天。在省政府未批准延期的情况下，事故调查组提交事故调查报告最迟日期是（　）。</w:t>
      </w:r>
    </w:p>
    <w:p>
      <w:r>
        <w:rPr>
          <w:rFonts w:hint="eastAsia"/>
        </w:rPr>
        <w:t>A.6月30日</w:t>
      </w:r>
    </w:p>
    <w:p>
      <w:r>
        <w:rPr>
          <w:rFonts w:hint="eastAsia"/>
        </w:rPr>
        <w:t>B.10月12日</w:t>
      </w:r>
    </w:p>
    <w:p>
      <w:r>
        <w:rPr>
          <w:rFonts w:hint="eastAsia"/>
        </w:rPr>
        <w:t>C.8月14日</w:t>
      </w:r>
    </w:p>
    <w:p>
      <w:r>
        <w:rPr>
          <w:rFonts w:hint="eastAsia"/>
        </w:rPr>
        <w:t>D.9月30日</w:t>
      </w:r>
    </w:p>
    <w:p>
      <w:r>
        <w:rPr>
          <w:rFonts w:hint="eastAsia"/>
        </w:rPr>
        <w:t>【答案】B</w:t>
      </w:r>
    </w:p>
    <w:p>
      <w:r>
        <w:rPr>
          <w:rFonts w:hint="eastAsia"/>
        </w:rPr>
        <w:t>【解析】本题考查的是事故调查的纪律和期限。事故调查组应当自事故发生之日起60日内提交事故调查报告；特殊情况下，经负责事故调查的人民政府批准，提交事故调查报告的期限可以适当延长，但延长的期限最长不超过60日。需要技术鉴定的，技术鉴定所需时间不计入该时限，其提交事故调查报告的时限可以顺延。参见教材P217。</w:t>
      </w:r>
    </w:p>
    <w:p/>
    <w:p>
      <w:r>
        <w:rPr>
          <w:rFonts w:hint="eastAsia"/>
          <w:highlight w:val="yellow"/>
        </w:rPr>
        <w:t>41缺</w:t>
      </w:r>
    </w:p>
    <w:p/>
    <w:p>
      <w:r>
        <w:rPr>
          <w:rFonts w:hint="eastAsia"/>
        </w:rPr>
        <w:t>42.某股份制机械制造企业根据《企业安全生产费用提取和使用管理办法》（(财企（2012）2012)16号）有关规定，针对安全生产费用提取和使用管理拟制定内部规章制度，在起草讨论过程中，企业内部对安全生产费用的提取、使用、监督等方面产生了分歧。关于安全生产费用的提取、使用、监督的说法，正确的是（　）。</w:t>
      </w:r>
    </w:p>
    <w:p>
      <w:r>
        <w:rPr>
          <w:rFonts w:hint="eastAsia"/>
        </w:rPr>
        <w:t>A.企业将安全生产费用暂借原材料供应商，必须经企业董事会召开年度资金会议批准</w:t>
      </w:r>
    </w:p>
    <w:p>
      <w:r>
        <w:rPr>
          <w:rFonts w:hint="eastAsia"/>
        </w:rPr>
        <w:t>B.企业提取的安全生产费用交由同级财政部门集中代管，便于监督</w:t>
      </w:r>
    </w:p>
    <w:p>
      <w:r>
        <w:rPr>
          <w:rFonts w:hint="eastAsia"/>
        </w:rPr>
        <w:t>C.企业建立安全生产费用管理制度，明确年度提取和使用程序，纳入企业财务预算</w:t>
      </w:r>
    </w:p>
    <w:p>
      <w:r>
        <w:rPr>
          <w:rFonts w:hint="eastAsia"/>
        </w:rPr>
        <w:t>D.安全生产费用属于企业自提自用资金，该费用的提取、使用和管理不受安全生产监督部门监督检查</w:t>
      </w:r>
    </w:p>
    <w:p>
      <w:r>
        <w:rPr>
          <w:rFonts w:hint="eastAsia"/>
        </w:rPr>
        <w:t>【答案】C</w:t>
      </w:r>
    </w:p>
    <w:p>
      <w:r>
        <w:rPr>
          <w:rFonts w:hint="eastAsia"/>
        </w:rPr>
        <w:t>【解析】本题考查的是安全生产费用的提取、使用和监督。选项A、B、D错误，企业提取的安全费用属于企业自提自用资金，其他单位和部门不得采取收取、代管等形式对其进行集中管理和使用，国家法律、法规另有规定的除外。各级财政部门、安全生产监督管理部门、煤矿安全监察机构和有关行业主管部门依法对企业安全费用提取、使用和管理进行监督检查；选项C正确，企业应当建立健全内部安全费用管理制度，明确安全费用提取和使用的程序、职责及权限，按规定提取和使用安全费用。企业应当加强安全费用管理，编制年度安全费用提取和使用计划，纳入企业财务预算。参见《企业安全生产费用提取和使用管理办法》。</w:t>
      </w:r>
    </w:p>
    <w:p/>
    <w:p>
      <w:r>
        <w:rPr>
          <w:rFonts w:hint="eastAsia"/>
        </w:rPr>
        <w:t>43.市安全监管局在对某黄金矿山尾矿库小型改造项目进行安全监督检查时发现，尾矿库排洪沟未与主体工程同时施工，当时责令该矿立即停止主体工程施工、限期整改。根据《建设项目安全设施“三同时”监督管理暂行办法》（原国家安全生产监督管理总局令第36号），市安全监管局事后对该黄金矿山应依法作出的处理是（　）。</w:t>
      </w:r>
    </w:p>
    <w:p>
      <w:r>
        <w:rPr>
          <w:rFonts w:hint="eastAsia"/>
        </w:rPr>
        <w:t>A.吊销《企业负责人资格证书》</w:t>
      </w:r>
    </w:p>
    <w:p>
      <w:r>
        <w:rPr>
          <w:rFonts w:hint="eastAsia"/>
        </w:rPr>
        <w:t>B.补充《排洪沟设计说明书》</w:t>
      </w:r>
    </w:p>
    <w:p>
      <w:r>
        <w:rPr>
          <w:rFonts w:hint="eastAsia"/>
        </w:rPr>
        <w:t>C.发出《行政许可取消令》</w:t>
      </w:r>
    </w:p>
    <w:p>
      <w:r>
        <w:rPr>
          <w:rFonts w:hint="eastAsia"/>
        </w:rPr>
        <w:t>D.下达《责令限期整改指令书》</w:t>
      </w:r>
    </w:p>
    <w:p>
      <w:r>
        <w:rPr>
          <w:rFonts w:hint="eastAsia"/>
        </w:rPr>
        <w:t>【答案】D</w:t>
      </w:r>
    </w:p>
    <w:p>
      <w:r>
        <w:rPr>
          <w:rFonts w:hint="eastAsia"/>
        </w:rPr>
        <w:t>【解析】本题考查的是建设项目安全设施“三同时”。建设项目安全设施未与主体工程同时设计、同时施工或者同时投入使用的，安全生产监督管理部门对与此有关的行政许可一律不予审批，同时责令生产经营单位立即停止施工、限期改正违法行为，对有关生产经营单位和人员依法给予行政处罚。参见《建设项目安全设施“三同时”监督管理暂行办法》第二十六条。</w:t>
      </w:r>
    </w:p>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44.安全生产标准化强调企业安全生产工作的规范化、科学化、系统化和法制化，强化风险管理和过程控制，注重绩效管理和持续改进。下列安全标准化建设的要求中，正确的是（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A.安全生产标准化遵循“策划、实施、检查、改进”PDCA静态管理理念</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B.安全生产标准化通过政府相关部门检查、发现隐患和消除风险,对安全生产中存在的问题及时向政府相关部门备案</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C.安全生产标准化包含目标职责、制度化管理、教育培训、现场管理、安全风险管控及隐患排查治理、应急管理、事故查处、持续改进8个方面</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D.安全生产标准化要建立定期效益考核机制，促进产出投入比的持续提升，不断提高企业生产管理水平</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【答案】C</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选项A错误，安全生产标准化遵循“策划、实施、检查、改进”PDCA动态管理理念；选项B错误，依据本标准的要求，结合自身特点，建立并保持安全生产标准化系统；通过自我检查、自我纠正和自我完善，建立安全绩效持续改进的安全生产长效机制。选项D错误，企业应每年至少一次对本单位安全生产标准化的实施情况进行评定，验证各项安全生产制度措施的适宜性、充分性和有效性，检查安全生产工作目标、指标的完成情况。根据安全生产标准化的评定结果和安全生产预警指数系统所反映的趋势，对安全生产目标、指标、规章制度、操作规程等进行修改完善，持续改进，不断提高安全绩效。参见教材P250。</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highlight w:val="yellow"/>
        </w:rPr>
        <w:t>45. 暂缺</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highlight w:val="yellow"/>
        </w:rPr>
        <w:t>46. 暂缺</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47.甲公司为一家小型物流公司，办公地点设在一座物流仓储大厦内，大厦产权归属乙公司，大厦内安装了5部货物专用电梯，电梯为丙公司制造，为了节约经费及提高工作效率，甲公司向乙公司租用了一部货物专用电梯。关于甲公司租用和管理电梯过程中，涉及甲、乙、丙三公司责权关系的说法，错误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A.丙公司对电梯的安全性能负责</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B.乙公司应当建立电梯安全技术档案</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C.乙公司应当在检验合格有效期届满前一个月向特种设备检验机构提出定期检验要求</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D.甲公司应当对电梯履行维护保养义务,除法律或者当事人另有约定外</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【答案】A【解析】本题考查的是特种设备设施安全。选项A错误，电梯的日常维护保养单位，应当对其维护保养的电梯的安全性能负责。参见教材P85。</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48.某公司为了提高安全生产管理水平，成立工作组对公司的安全生产规章制度进行系统梳理，按照安全系统和人机工程原理健全安全生产规章制度体系。为了完成这项工作，工作组召开会议进行了专题研究。关于各管理制度分类的说法，正确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A.安全标志管理制度属于综合安全管理制度</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B.安全工器具的使用管理制度属于人员安全管理制度</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C.安全设施和费用管理制度属于设备设施安全管理制度</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D.现场作业安全管理制度属于环境安全管理制度</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【答案】B</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安全生产规章制度体系的建立。选项A错误，安全标志管理制度属于环境安全管理制度。选项C错误，安全设施和费用管理制度属于综合安全管理制度。选项D错误，现场作业安全管理制度属于人员安全管理制度。参见教材P65～P68。</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49.某加油站拟进行储罐改造,将油罐由加油站房后方移到罩棚车道下。目前该项目安全设施设计专篇已完成,随后该单位收集整理相关资料,组织上报当地安全生产监督管理部门,提出审查申请。安全监管部门资料接收人员对该加油站报送的资料进行了初审,并退回了无需上报的资料。下列资料中,被退回的无需上报资料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A.项目建设单位安全现状评价报告</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B.项目安全设施设计审查申请书</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C.项目核准、备案证明文件</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D.项目安全设施的具体设计资料</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【答案】A</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建设项目安全设施设计审查。建设项目安全设施设计完成后，生产经营单位应当向安全生产监督管理部门提出审查申请，并提交下列文件资料:建设项目审批、核准或者备案的文件；建设项目安全设施设计审查申请；设计单位的设计资质证明文件；建设项目初步设计报告及安全专篇；建设项目安全预评价报告及相关文件资料；法律、行政法规、规章规定的其他文件资料。参见教材P80。</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50.党中央、国务院一直重视安全生产投入问题，国家有关主管部门制定印发了关于企业安全生产费用提取和使用管理办法，明确了安全生产费用提取、使用和监督管理等工作要求。现行的企业安全生产费用的管理原则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A.企业提取、政府监管、确保需要、规范使用</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B.政府领导、企业负责、行业自律、保证使用</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C.政府指导、行业规范、足额提取、确保使用</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D.企业自提、专户核算、集中管理、统筹使用</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【答案】A</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【解析】本题考查的是企业安全生产费用的管理原则。参见教材P70-72。</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51.某市安全监管部门为提升安全生产整体预控能力,遏制重特大事故的发生,在构建“企业安全双重预防机制”过程中,建立了安全风险评估和事故隐患排查标准体系。体系中关于安全风险评估和隐患排查相关内容的说法,正确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A.重大危险源应认定为重大隐患</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B.重大风险均应认定为重大隐患</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C.企业应实施风险辨识闭环管理</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D.企业应实施隐患治理闭环管理</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【答案】D</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危险化学品重大危险源的辨识标准及方法。选项A、B错误，单元内存在的危险化学品为单一品种，则该危险化学品的数量即为单元内危险化学品的总量，若等于或超过相应的临界量，则定为重大危险源，重大危险源不一定是重大隐患，重大风险不一定是重大隐患；选项C错误，选项D正确，企业应当实施隐患治理闭环管理。参见教材P53。</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52.保证必要的安全生产投入是实现安全生产的重要基础。某国有企业管理层由张厂长、主管安全生产工作的李副厂长、主管经营工作的赵副厂长、工会主席叶主席和主管财务工作的刘部长等组成。该企业保证安全生产投入的人员应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A.张厂长</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B.李副厂长</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C.叶主席</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D.刘部长</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【答案】A</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对安全生产的基本要求。《安全生产法》第十八条规定:“生产经营单位应当具备的安全生产条件所必需的资金投入，由生产经营单位的决策机构、主要负责人或者个人经营的投资人予以保证，并对由于安全生产所必需的资金投入不足导致的后果承担责任。”张厂长是该国有企业的主要负责人。参见教材P70。</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53.安全生产管理原理是从生产管理的共性出发,对生产管理中安全工作的实质内容进行科学分析、综合、抽象与概括所得出的安全生产管理规律。某企业针对新引进的自动化焊接生产线制定了巡检人员的标准作业程序,在车间内无死角监控巡检人员的行为,明确了安全生产监督职责,对生产中执行和监督情况进行严格监控。这种做法符合安全生产管理原理的（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A.系统原理</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B.强制原理</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C.人本原理</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D.预防原理</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【答案】AB</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【解析】本题考查的是安全生产管理原理与原则。监督原则是指在安全生产工作中，为了使安全生产法律法规得到落实，必须明确安全生产监督职责，对企业生产中的守法和执法情况进行监督。参见教材P9。</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54.某煤矿瓦斯抽放安全技术措施计划内容简介如下:①名称:矿井钻孔抽放瓦斯技术；②试验地点:32031工作面进风巷:③措施目的和内容:提高企业煤炭产量,在32031工作面布置瓦斯抽放钻孔:④经营预算:70万元；⑤实施部门和负责人:安全科李科长；⑥开工日期和竣工日期:2016.10-2017.3；⑦措施预期效果:降低巷道瓦斯超限率80%。基于以上资料,关于安全技术措施计划内容和编制格式的说法,正确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A.安全技术措施计划编制包括两个方面范围,瓦斯抽放技术措施和管理措施</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B.上述安全技术措施计划的目的是防止事故发生,编制内容包括7个方面</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C.该措施计划中的“措施目的和内容”应修改为“改善职工生产环境,防止中毒窒息事故”</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D.该计划应增加具有资质的煤矿设计研究院参加编写</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【答案】A</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安全技术措施计划的基本内容。选项A正确，安全技术措施计划的项目范围包括改善劳动条件、防止事故、预防职业病、提高职工安全素质等技术措施；选项B、C错误，安全技术措施计划是生产经营单位生产财务计划的一个组成部分，是改善生产经营单位生产条件，有效防止事故和职业病的重要保证制度，每一项安全技术措施至少应包括以下内容:（1）措施应用的单位或工作场所；（2）措施名称；（3）措施目的和内容；（4）经费预算及来源；（5）实施部门和负责人；（6）开工日期和竣工日期；（7）措施预期效果及检查验收；选项D错误，对有些单项投入费用较大的安全技术措施，还应进行可行性论证，从技术的先进性、可靠性，以及经济性方面进行比较，编制单独的《可行性研究报告》，报上级主管或邀请专家进行评审。参见教材P77。</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55.某烟花爆竹生产企业于2016年开始建设,2017年开始正式生产,为加强安全生产费用管理,保障企业安全生产资金投入,维护企业、职工以及社会公共利益,按照有关规定,准备对2017年发生的支出进行合规性管理。下列支出中,不应在企业安全生产费用中列支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A.配备、维护、保养防爆机械电器设备支出</w:t>
      </w:r>
    </w:p>
    <w:p>
      <w:pPr>
        <w:widowControl/>
        <w:shd w:val="clear" w:color="auto" w:fill="FFFFFF"/>
        <w:tabs>
          <w:tab w:val="left" w:pos="3120"/>
        </w:tabs>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B.安全验收评价支出</w:t>
      </w:r>
      <w:r>
        <w:rPr>
          <w:rFonts w:ascii="宋体" w:hAnsi="宋体" w:eastAsia="宋体" w:cs="宋体"/>
          <w:color w:val="000000" w:themeColor="text1"/>
          <w:spacing w:val="8"/>
          <w:kern w:val="0"/>
          <w:sz w:val="23"/>
          <w:szCs w:val="23"/>
        </w:rPr>
        <w:tab/>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C.配备和更新现场作业人员安全防护用品支出</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D.特种设备检测检验支出</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【答案】B</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【解析】本题考查的是安全生产费用的使用和管理。《企业安全生产费用提取和使用管理办法》第二十条　危险品生产与储存企业安全费用应当按照以下范围使用：</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一）完善、改造和维护安全防护设施设备支出（不含“三同时”要求初期投入的安全设施），包括车间、库房、罐区等作业场所的监控、监测、通风、防晒、调温、防火、灭火、防爆、泄压、防毒、消毒、中和、防潮、防雷、防静电、防腐、防渗漏、防护围堤或者隔离操作等设施设备支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（二）配备、维护、保养应急救援器材、设备支出和应急演练支出；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（三）开展重大危险源和事故隐患评估、监控和整改支出；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（四）安全生产检查、评价（不包括改建、新建、扩建项目安全评价）、咨询和标准化建设支出；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（五）配备和更新现场作业人员安全防护用品支出；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（六）安全生产宣传、教育、培训支出；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（七）安全生产适用的新工艺、新标准、新技术、新装备的推广应用支出；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（八）安全设施及特种设备检测检验支出；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（九）其他与安全生产直接相关的支出。</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56.2016年12月9日,中共中央、国务院印发《中共中央国务院关于推进安全生产领域改革发展的意见》,这是新中国成立后,第一次以中共中央、国务院名义印发的安全生产方面的文件,充分体现了以习近平同志为核心的党中央对安全生产工作的高度重视,标志着安全生产领域的改革发展进入新阶段。《中共中央国务院关于推进安全生产领域改革发展的意见》确定了安全生产领域改革发展的基本原则和相关内容。其中,属于基本原则内容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A.坚持依法监管</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B.坚持创新发展</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C.坚持源头治理</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D.坚持系统防范</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【答案】A</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【解析】本题考查的是《中共中央国务院关于推进安全生产领域改革发展的意见》。基本原则有坚持安全发展、坚持改革创新、坚持依法监管、坚持源头防范、坚持系统治理。</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57.某大型企业集团为提高安全生产水平,做到本质安全,按照海因里希事故因果连锁理论,对近年来国内外本行业的人身伤害事故原因进行了分析,将伤害原因进行了分类。根据《企业职工伤亡事故分类》(GB6441),下列分析的伤害原因中属于不安全状态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A.机器超速运转</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B.通风系统效率低</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C.在起吊物下停留</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D.开关未锁紧</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【答案】B</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事故致因理论。所谓人的不安全行为或物的不安全状态是指那些曾经引起过事故，可能再次引起事故的人的行为或机械、物质的状态，它们是造成事故的直接原因。参见教材《企业职工伤亡事故分类》附录A.6。</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58.甲公司为吊车生产企业,乙公司自甲公司购买的吊车最近一段时间内在运行过程中经常发生故障,乙公司遂与甲公司联系检维修事宜。①甲公司将法定代表人签字并盖有甲公司公章的设备检修合同送至乙公司,次日,乙公司法定代表人签字并在合同上盖上乙公司公章；②甲乙双方共同签订了安全管理协议；③甲公司根据吊车的情况制定了吊车检修方案,并经本公司总工程师审核通过,送达乙公司④吊车检修方案中包括安全技术措施,并明确检修安全负责人为甲公司工程师张某。根据设备检修作业许可管理规定,这些检维修前的工作中,不符合规定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A.①</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B.②</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C.④</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D.③</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【答案】D</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设备检修作业许可管理规定》。在签订设备检修合同时，应同时签订安全管理协议，根据设备检修项目的要求，检修施工单位应制定设备检修方案，检修方案应经设备使用单位审核，检修方案中应有安全技术措施，并明确检修项目安全负责人，检修施工单位应指定专人负责整个检修作业过程的具体安全工作；③经由总工程师审核通过错误，应由设备使用单位审核。</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59.甲公司工人乙某骑共享单车下班途中,因车座不舒服停在路边弯腰调整车座,一辆正在倒车的小卡车将乙某碰倒碾压,造成其脾脏破裂。丙交警队认定在这起交通事故中乙某不承担主要责任。乙某从丁医院伤好出院后,提出工伤认定,甲公司不认为是工伤。根据《工伤保险条例》,在工伤认定中承担举证责任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A.丙交警队</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B.丁医院</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C.乙某</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D.甲公司</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【答案】D</w:t>
      </w:r>
    </w:p>
    <w:p>
      <w:pPr>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【解析】职工或者其近亲属认为是工伤，用人单位不认为是工伤的，由用人单位承担举证责任。参见《工伤保险条例》第十九条。</w:t>
      </w:r>
    </w:p>
    <w:p>
      <w:pPr>
        <w:rPr>
          <w:rFonts w:ascii="宋体" w:hAnsi="宋体" w:eastAsia="宋体" w:cs="宋体"/>
          <w:color w:val="000000" w:themeColor="text1"/>
          <w:spacing w:val="8"/>
          <w:kern w:val="0"/>
          <w:sz w:val="23"/>
          <w:szCs w:val="23"/>
        </w:rPr>
      </w:pP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highlight w:val="yellow"/>
        </w:rPr>
        <w:t>60. 缺少</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61.某化工企业的特种设备包括24台压力容器和2台电动葫芦。为加强特种设备管理,需逐台建立特种设备安全技术档案。根据《特种设备安全监察条例》(国务院令第549号),下列文件、资料中,应归入特种设备安全技术档案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A.设计文件、产品质量合格证、制造厂家安全体系文件</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B.产品质量合格证、定期检验记录、设备能耗测试报告</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C.设计文件、产品质量合格证、定期检验记录</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D.使用维护说明书、产品质量合格证、生产原料分析台账</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【答案】C</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安全技术档案。安全技术档案包括以下内容：特种设备的设计文件、制造单位、产品质量合格证明、使用维护说明等文件以及安装技术资料；特种设备的定期检验和定期自行检查的记录；特种设备的日常使用状况记录；特种设备及其安全附件、安全保护装置、测量调控装置及有关附属仪器仪表的日常维护保养记录；特种设备运行故障和事故记录；高耗能特种设备的能效测试报告、能耗状况记录以及节能改造技术资料。参见教材P84。</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宋体" w:hAnsi="宋体" w:eastAsia="宋体" w:cs="宋体"/>
          <w:color w:val="000000" w:themeColor="text1"/>
          <w:spacing w:val="8"/>
          <w:kern w:val="0"/>
          <w:sz w:val="23"/>
          <w:szCs w:val="23"/>
          <w:highlight w:val="yellow"/>
        </w:rPr>
      </w:pPr>
      <w:r>
        <w:rPr>
          <w:rFonts w:hint="eastAsia" w:ascii="宋体" w:hAnsi="宋体" w:eastAsia="宋体" w:cs="宋体"/>
          <w:color w:val="000000" w:themeColor="text1"/>
          <w:spacing w:val="8"/>
          <w:kern w:val="0"/>
          <w:sz w:val="23"/>
          <w:szCs w:val="23"/>
          <w:highlight w:val="yellow"/>
        </w:rPr>
        <w:t>62. 缺少</w:t>
      </w:r>
    </w:p>
    <w:p>
      <w:pPr>
        <w:widowControl/>
        <w:shd w:val="clear" w:color="auto" w:fill="FFFFFF"/>
        <w:rPr>
          <w:rFonts w:ascii="微软雅黑" w:hAnsi="微软雅黑" w:eastAsia="微软雅黑" w:cs="宋体"/>
          <w:color w:val="000000" w:themeColor="text1"/>
          <w:spacing w:val="8"/>
          <w:kern w:val="0"/>
          <w:sz w:val="24"/>
          <w:szCs w:val="24"/>
          <w:highlight w:val="yellow"/>
        </w:rPr>
      </w:pP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highlight w:val="yellow"/>
        </w:rPr>
        <w:t>63. 缺少</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64.某中药厂组织全体员工开展安全风险分级管控体系建设工作,第二车间采用相应的风险评估方法,确定酒精配料间是重大风险工作场所,车间配电室是较大风险工作场所,真空泵间是一般风险工作场所,手拉车停放处是低风险工作场所。根据《国务院安委会办公室关于印发标本兼治遏制重特大事故工作指南的通知》(安委办(2016)3号)的要求,这些风险场所(或风险点)中应设置明显警示标志的部位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A.手拉车停放处</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B.真空泵间</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C.车间配电室</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D.酒精配料间</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【答案】D</w:t>
      </w:r>
    </w:p>
    <w:p>
      <w:pPr>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按照“分区域、分级别、网格化”原则，实施安全风险差异化动态管理，明确落实每一处重大安全风险和重大危险源的安全管理与监管责任，强化风险管控技术、制度、管理措施，把可能导致的后果限制在可防、可控范围之内。健全安全风险公告警示和重大安全风险预警机制，定期对红色、橙色安全风险进行分析、评估、预警。参见《国务院安委会办公室关于印发标本兼治遏制重特大事故工作指南的通知》。</w:t>
      </w:r>
    </w:p>
    <w:p>
      <w:pPr>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65.2018年6月,某化工集团公司组织安全检查人员对其下属子公司涉及的高处作业是否遵守安全规范进行检查,发现该公司有以下安全管理要求：①将距坠落基准面1.8m以上有坠落风险的作业定为高处作业；②高处作业票的有效期限不能超过10天；③高处作业票要随身携带；④受限空间内的高处作业不必办理受限空间作业票。根据《化学品生产单位特殊作业安全规范》(GB30871),该公司做法正确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A.①</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B.②</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C.③</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D.④</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【答案】C</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【解析】选项A错误，应将距坠落基准面2.0m以上有坠落风险的作业定为高处作业；选项B错误，高处作业票的有效期不得超过3天（连续作业不超过 24h）；</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选项D错误，在受限空间内作业需要办理受限空间作业票。参见《高处作业》及《受限空间作业》票证管理制度。</w:t>
      </w:r>
    </w:p>
    <w:p>
      <w:pPr>
        <w:widowControl/>
        <w:shd w:val="clear" w:color="auto" w:fill="FFFFFF"/>
        <w:rPr>
          <w:rFonts w:ascii="微软雅黑" w:hAnsi="微软雅黑" w:eastAsia="微软雅黑" w:cs="宋体"/>
          <w:color w:val="000000" w:themeColor="text1"/>
          <w:spacing w:val="8"/>
          <w:kern w:val="0"/>
          <w:sz w:val="24"/>
          <w:szCs w:val="24"/>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66.某矿山为了提高安全生产水平,打造安全生产长效机制,在企业一把手的直接领导下,积极培育企业安全文化。关于企业安全文化建设的说法,错误的是（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A.企业安全文化是企业文化的重要组成部分,存在于企业生产经营的一切活动中</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B.企业的安全文化是企业在长期安全生产和经营活动中逐步培育形成的、具有本企业特点</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C.企业安全文化的核心就是企业家的安全观念,体现了企业一把手对安全的态度和价值观</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D.企业安全文化由安全物质文化、安全行为文化、安全制度文化、安全精神文化组成</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【答案】C</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【解析】本题考查的是安全文化的定义与内涵。《企业安全文化建设导则》(AQ/T 9004—2008)给出了企业安全文化的定义：被企业组织的员工群体所共享的安全价值观、态度、道德和行为规范的统一体，并非企业一把手对安全的态度和价值观。参见教材P41。</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67.2012年4月甲企业工人赵某借调到乙单位,借调期间骑车上班途中被丙公司的卡车撞伤,经工伤鉴定为二级伤残。2017年6月丁集团收购了甲企业。应当承担赵某2018年工伤保险责任的单位是（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A.甲企业</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B.丁集团</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C.乙单位</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D.丙公司</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【答案】B</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用人单位分立、合并、转让的，承继单位应当承担原用人单位的工伤保险责任；职工被借调期间受到工伤事故伤害的，由原用人单位承担工伤保险责任，但原用人单位与借调单位可以约定补偿办法。参见《工伤保险条例》第四十三条。</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68.某建筑施工企业承包某项目的幕墙改造工程，其中高处作业、焊接切割作业、电工作业必须由取得特种作业操作证的人员完成。关于特种作业人员取证、复审的说法，正确的是（　）。</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A.特种作业人员，必须在户籍所在地参加培训，并考核合格</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B.特种作业人员，必须在从业所在地参加培训，并考核合格</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C.特种作业操作证申请复审或延期复审前，特种作业人员须参加不少于16学时的安全培训并考试合格</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D.特种作业操作证有效期6年，每3年复审1次，满足相关规定条件可延长至每6年1次</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【答案】D</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特种作业人员取证、复审。选项A、B错误，跨省、自治区、直辖市从业的特种作业人员，可以在户籍所在地或者从业所在地参加培训；选项C错误，特种作业操作证申请复审或者延期复审前，特种作业人员应当参加必要的安全培训并考试合格。安全培训时间不少于8个学时，主要培训法律、法规、标准、事故案例和有关新工艺、新技术、新装备等知识；选项D正确，特种作业操作证有效期为6年，在全国范围内有效。特种作业操作证每3年复审1次。特种作业人员在特种作业操作证有效期内，连续从事本工种10年以上，严格遵守有关安全生产法律法规的，经原考核发证机关或者从业所在地考核发证机关同意，特种作业操作证的复审时间可以延长至每6年1次。参见《特种作业人员安全技术培训考核管理规定》第九条、第十九条、第二十一条、第二十三条。</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69.小张参加了区安全监管局组织的“企业安全双重预防机制”构建公益培训。通过培训，小张对这项工作的开展顺序有了清晰的认识。根据《国务院安委会办公室关于印发标本兼治遏制重特大事故工作指南的通知》(安委办(2016)3号)，这项工作开展的顺序，正确的是(　)。</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A.全面开展安全风险辨识→科学评定安全风险等级→有效管控安全风险→实施安全风险公告警示→建立完善隐患排查治理体系</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B.建立完善隐患排查治理体系→全面开展安全风险辨识→有效管控安全风险→科学评定安全风险等级→实施安全风险公告警示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C.全面开展安全风险辨识→建立完善隐患排查治理体系→科学评定安全风险等级→有效管控安全风险→实施安全风险公告警示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D.建立完善隐患排查治理体系→有效管控安全风险→全面开展安全风险辨识→科学评定安全风险等级→实施安全风险公告警示</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【答案】B</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国务院安委会办公室关于印发标本兼治遏制重特大事故工作指南的通知》中标本兼治遏制重特大事故工作指南中二、着力构建安全风险分级管控和隐患排查治理双重预防性工作机制包括：（1）健全安全风险评估分级和事故隐患排查分级标准体系；（2）全面排查评定安全风险和事故隐患等级；（3）建立实行安全风险分级管控机制；（4）实施事故隐患排查治理闭环管理。选项B最符合题意。参见《国务院安委会办公室关于印发标本兼治遏制重特大事故工作指南的通知》标本兼治遏制重特大事故工作指南。</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highlight w:val="yellow"/>
        </w:rPr>
        <w:t>70暂缺</w:t>
      </w:r>
    </w:p>
    <w:p>
      <w:pPr>
        <w:widowControl/>
        <w:shd w:val="clear" w:color="auto" w:fill="FFFFFF"/>
        <w:rPr>
          <w:rFonts w:cs="宋体" w:asciiTheme="minorEastAsia" w:hAnsiTheme="minorEastAsia"/>
          <w:color w:val="000000" w:themeColor="text1"/>
          <w:spacing w:val="8"/>
          <w:kern w:val="0"/>
          <w:szCs w:val="21"/>
        </w:rPr>
      </w:pP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二、多项选择题(共15题，每题2分，每题的备选项中有两个或两个以上符合题意，至少有一个错项错选本题不得分，少选所选的每个选项得0.5分。)</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71.某企业按照国家、省、市、区安委办印发的文件要求，积极开展企业双重预防机制建设工作领导小组，根据企业的实际决定选用风险矩阵法，作为其中一种风险评估方法，开展安全风险等级评估工作。在运用风险矩阵法进行风险等级评估过程中需要考虑的因素（　）。</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A.控制措施的状态</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B.危险性</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C.事故后果严重程度</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D.事故发生的可能性</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E.人体暴露在这种危险环境中的频率程度</w:t>
      </w:r>
    </w:p>
    <w:p>
      <w:pPr>
        <w:rPr>
          <w:rFonts w:asciiTheme="minorEastAsia" w:hAnsiTheme="minorEastAsia"/>
          <w:color w:val="000000" w:themeColor="text1"/>
          <w:szCs w:val="21"/>
        </w:rPr>
      </w:pPr>
      <w:r>
        <w:rPr>
          <w:rFonts w:hint="eastAsia" w:asciiTheme="minorEastAsia" w:hAnsiTheme="minorEastAsia"/>
          <w:color w:val="000000" w:themeColor="text1"/>
          <w:szCs w:val="21"/>
        </w:rPr>
        <w:t>【答案】CD</w:t>
      </w:r>
    </w:p>
    <w:p>
      <w:pPr>
        <w:rPr>
          <w:rFonts w:asciiTheme="minorEastAsia" w:hAnsiTheme="minorEastAsia"/>
          <w:color w:val="000000" w:themeColor="text1"/>
          <w:szCs w:val="21"/>
        </w:rPr>
      </w:pPr>
      <w:r>
        <w:rPr>
          <w:rFonts w:hint="eastAsia" w:asciiTheme="minorEastAsia" w:hAnsiTheme="minorEastAsia"/>
          <w:color w:val="000000" w:themeColor="text1"/>
          <w:szCs w:val="21"/>
        </w:rPr>
        <w:t>【解析】本题考查的是事故、事故隐患、危险、危险源与重大危险源。风险等级评估需要考虑的因素包括事故后果严重程度、事故发生的可能性。参见教材P3。</w:t>
      </w:r>
    </w:p>
    <w:p>
      <w:pPr>
        <w:rPr>
          <w:rFonts w:asciiTheme="minorEastAsia" w:hAnsiTheme="minorEastAsia"/>
          <w:color w:val="000000" w:themeColor="text1"/>
          <w:szCs w:val="21"/>
        </w:rPr>
      </w:pP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72.某市化工企业聚丙烯车间因原料管道泄漏发生着火、引起燃爆事故。根据有关规定该市立即成立事故调查组，负责查明事故经过，事故原因和事故性质，总结事故教训和提出处理建议。关于该事故调查与分析的说法，正确的有（　）。</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A.聚丙烯发生燃爆事故的直接原因是原料管道泄漏</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B.事故责任追究认定应明确造成泄漏直接责任者和间接责任者</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C.事故性质应认定为责任事故</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D.聚丙烯燃爆事故直接经济损失应包括造成工厂周围环境污染而发生的治理费用</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E.事故调查组应对事故责任者提出行政处分等建议</w:t>
      </w:r>
    </w:p>
    <w:p>
      <w:pPr>
        <w:rPr>
          <w:rFonts w:asciiTheme="minorEastAsia" w:hAnsiTheme="minorEastAsia"/>
          <w:color w:val="000000" w:themeColor="text1"/>
          <w:szCs w:val="21"/>
        </w:rPr>
      </w:pPr>
      <w:r>
        <w:rPr>
          <w:rFonts w:hint="eastAsia" w:asciiTheme="minorEastAsia" w:hAnsiTheme="minorEastAsia"/>
          <w:color w:val="000000" w:themeColor="text1"/>
          <w:szCs w:val="21"/>
        </w:rPr>
        <w:t>【答案】ACE</w:t>
      </w:r>
    </w:p>
    <w:p>
      <w:pPr>
        <w:rPr>
          <w:rFonts w:asciiTheme="minorEastAsia" w:hAnsiTheme="minorEastAsia"/>
          <w:color w:val="000000" w:themeColor="text1"/>
          <w:szCs w:val="21"/>
        </w:rPr>
      </w:pPr>
      <w:r>
        <w:rPr>
          <w:rFonts w:hint="eastAsia" w:asciiTheme="minorEastAsia" w:hAnsiTheme="minorEastAsia"/>
          <w:color w:val="000000" w:themeColor="text1"/>
          <w:szCs w:val="21"/>
        </w:rPr>
        <w:t>【解析】本题考查的是事故调查组的组成和职责。选项A正确，事故发生的直接原因是：原料管道泄漏；选项B错误，对认定为责任事故的，要按照责任大小和承担责任的不同分别认定直接责任者、主要责任者、领导责任者；选项C正确，事故性质应认定为责任事故；选项D错误，事故的直接经济损失包括人员伤亡后所支出的费用，如医疗费用、丧葬及抚恤费用、补助及救济费用、歇工工资等；事故善后处理费用，如处理事故的事务性费用、现场抢救费用、现场清理费用、事故罚款和赔偿费用等；事故造成的财产损失费用，如固定资产损失价值、流动资产损失价等；选项E正确，通过事故调查分析，在认定事故的性质和事故责任的基础上，对责任事故者提出行政处分、纪律处分、行政处罚、追究刑事责任、追究民事责任的建议。参见教材P216～217。</w:t>
      </w:r>
    </w:p>
    <w:p>
      <w:pPr>
        <w:rPr>
          <w:rFonts w:asciiTheme="minorEastAsia" w:hAnsiTheme="minorEastAsia"/>
          <w:color w:val="000000" w:themeColor="text1"/>
          <w:szCs w:val="21"/>
        </w:rPr>
      </w:pP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73.某新建商贸大厦，安装一台从国外进口的观光电梯，大厦物业公司在日常使用该设备时，制定了相关的安全管理规定，根据《特种设备安全法》，下列观光电梯管理规定中，正确的有（　）。</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A.使用前应当向进口地安监部门履行提前告知义务</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B.投入使用后30日内,须取得使用登记证书</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C.物业公司应当定期维护保养观光电梯</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D.出现异常情况，使用单位应立即停止运行，消除隐患后方可继续使用</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E.需配备专职的特种设备安全管理人员</w:t>
      </w:r>
    </w:p>
    <w:p>
      <w:pPr>
        <w:rPr>
          <w:rFonts w:asciiTheme="minorEastAsia" w:hAnsiTheme="minorEastAsia"/>
          <w:color w:val="000000" w:themeColor="text1"/>
          <w:szCs w:val="21"/>
        </w:rPr>
      </w:pPr>
      <w:r>
        <w:rPr>
          <w:rFonts w:hint="eastAsia" w:asciiTheme="minorEastAsia" w:hAnsiTheme="minorEastAsia"/>
          <w:color w:val="000000" w:themeColor="text1"/>
          <w:szCs w:val="21"/>
        </w:rPr>
        <w:t>【答案】BE</w:t>
      </w:r>
    </w:p>
    <w:p>
      <w:pPr>
        <w:rPr>
          <w:rFonts w:asciiTheme="minorEastAsia" w:hAnsiTheme="minorEastAsia"/>
          <w:color w:val="000000" w:themeColor="text1"/>
          <w:szCs w:val="21"/>
        </w:rPr>
      </w:pPr>
      <w:r>
        <w:rPr>
          <w:rFonts w:hint="eastAsia" w:asciiTheme="minorEastAsia" w:hAnsiTheme="minorEastAsia"/>
          <w:color w:val="000000" w:themeColor="text1"/>
          <w:szCs w:val="21"/>
        </w:rPr>
        <w:t>【解析】本题考查的是特种设备使用的规定。选项A错误，进口特种设备，应当向进口地负责特种设备安全监督管理的部门履行提前告知义务；选项B正确，特种设备使用单位应当在特种设备投入使用前或者投入使用后三十日内，向负责特种设备安全监督管理的部门办理使用登记，取得使用登记证书。登记标志应当置于该特种设备的显著位置；选项C错误，电梯的维护保养应当由电梯制造单位或者依照本法取得许可的安装、改造、修理单位进行；选项D错误，特种设备出现故障或者发生异常情况，特种设备使用单位应当对其进行全面检查，消除事故隐患，方可继续使用；选项E正确，电梯、客运索道、大型游乐设施等为公众提供服务的特种设备的运营使用单位，应当对特种设备的使用安全负责，设置特种设备安全管理机构或者配备专职的特种设备安全管理人员；其他特种设备使用单位，应当根据情况设置特种设备安全管理机构或者配备专职、兼职的特种设备安全管理人员。参见《特种设备安全法》第三十一条、第三十三条、第三十六条、第四十二条。</w:t>
      </w:r>
    </w:p>
    <w:p>
      <w:pPr>
        <w:rPr>
          <w:rFonts w:asciiTheme="minorEastAsia" w:hAnsiTheme="minorEastAsia"/>
          <w:color w:val="000000" w:themeColor="text1"/>
          <w:szCs w:val="21"/>
        </w:rPr>
      </w:pP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74.某化学品工厂新入职外包单位员工小王报到第二天经历如下：①车间和班组对小王安全教育培训取得安全证后开始工作；②小王在接受本单位安全教育培训后，持外包单位经理刘某签字的《作业许可证》进入水罐进行清洗作业；③完成水罐作业后，小王随即赶到厂区另一下水道持同一张《作业许可证》进入下水道作业；④小王佩戴过滤式防护面具，便进入下水道；⑤熟悉厂区的员工小张在下水道外看守，小王进入下水道内，十分钟后小张突感腹部剧痛，遂快步跑向厕所，15分钟后回到下水道外，5分钟后小王完成作业撤离管道。上述序号标示的活动内容中，不符合有限空间作业管理要求的有（　）。</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A.②</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B.①</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C.③</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D.④</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E.⑤</w:t>
      </w:r>
    </w:p>
    <w:p>
      <w:pPr>
        <w:rPr>
          <w:rFonts w:asciiTheme="minorEastAsia" w:hAnsiTheme="minorEastAsia"/>
          <w:color w:val="000000" w:themeColor="text1"/>
          <w:szCs w:val="21"/>
        </w:rPr>
      </w:pPr>
      <w:r>
        <w:rPr>
          <w:rFonts w:hint="eastAsia" w:asciiTheme="minorEastAsia" w:hAnsiTheme="minorEastAsia"/>
          <w:color w:val="000000" w:themeColor="text1"/>
          <w:szCs w:val="21"/>
        </w:rPr>
        <w:t>【答案】ACDE</w:t>
      </w:r>
    </w:p>
    <w:p>
      <w:pPr>
        <w:rPr>
          <w:rFonts w:asciiTheme="minorEastAsia" w:hAnsiTheme="minorEastAsia"/>
          <w:color w:val="000000" w:themeColor="text1"/>
          <w:szCs w:val="21"/>
        </w:rPr>
      </w:pPr>
      <w:r>
        <w:rPr>
          <w:rFonts w:hint="eastAsia" w:asciiTheme="minorEastAsia" w:hAnsiTheme="minorEastAsia"/>
          <w:color w:val="000000" w:themeColor="text1"/>
          <w:szCs w:val="21"/>
        </w:rPr>
        <w:t>【解析】本题考查的是有限空间作业。选项A错误，应当进行专项安全培训；选项D错误，应配备相关的呼吸器、防毒面罩、通讯设备、安全绳索等应急装备和器材；选项E错误，工贸企业有限空间作业期间，现场监护人员不得离开作业现场，并与作业人员保持联系。参见《工贸企业有限空间作业安全管理与监督暂行规定》。</w:t>
      </w:r>
    </w:p>
    <w:p>
      <w:pPr>
        <w:rPr>
          <w:rFonts w:asciiTheme="minorEastAsia" w:hAnsiTheme="minorEastAsia"/>
          <w:color w:val="000000" w:themeColor="text1"/>
          <w:szCs w:val="21"/>
        </w:rPr>
      </w:pP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75.甲压力容器维修公司承担了乙化工厂大型储罐清洗维修工作。乙化工厂根据相关要求，对此次危险性较大的作业活动实施作业许可管理，要求甲公司履行作业许可审批手续，制定作业许可技术交底文件。根据安全管理相关要求，作业许可文件包含的内容有（　）。</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A.安全风险分析</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B.安全及职业病危害防护措施</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C.安全验收标准</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D.应急处置</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E.检修进度</w:t>
      </w:r>
    </w:p>
    <w:p>
      <w:pPr>
        <w:rPr>
          <w:rFonts w:asciiTheme="minorEastAsia" w:hAnsiTheme="minorEastAsia"/>
          <w:color w:val="000000" w:themeColor="text1"/>
          <w:szCs w:val="21"/>
        </w:rPr>
      </w:pPr>
      <w:r>
        <w:rPr>
          <w:rFonts w:hint="eastAsia" w:asciiTheme="minorEastAsia" w:hAnsiTheme="minorEastAsia"/>
          <w:color w:val="000000" w:themeColor="text1"/>
          <w:szCs w:val="21"/>
        </w:rPr>
        <w:t>【答案】ABD</w:t>
      </w:r>
    </w:p>
    <w:p>
      <w:pPr>
        <w:rPr>
          <w:rFonts w:asciiTheme="minorEastAsia" w:hAnsiTheme="minorEastAsia"/>
          <w:color w:val="000000" w:themeColor="text1"/>
          <w:szCs w:val="21"/>
        </w:rPr>
      </w:pPr>
      <w:r>
        <w:rPr>
          <w:rFonts w:hint="eastAsia" w:asciiTheme="minorEastAsia" w:hAnsiTheme="minorEastAsia"/>
          <w:color w:val="000000" w:themeColor="text1"/>
          <w:szCs w:val="21"/>
        </w:rPr>
        <w:t>【解析】本题考查的是开展安全标准化建设的重点内容。作业许可证应包含危害因素分析、安全措施和应急处置等内容。参见教材P36。</w:t>
      </w:r>
    </w:p>
    <w:p>
      <w:pPr>
        <w:rPr>
          <w:rFonts w:asciiTheme="minorEastAsia" w:hAnsiTheme="minorEastAsia"/>
          <w:color w:val="000000" w:themeColor="text1"/>
          <w:szCs w:val="21"/>
        </w:rPr>
      </w:pPr>
    </w:p>
    <w:p>
      <w:pPr>
        <w:widowControl/>
        <w:shd w:val="clear" w:color="auto" w:fill="FFFFFF"/>
        <w:rPr>
          <w:rFonts w:cs="宋体" w:asciiTheme="minorEastAsia" w:hAnsiTheme="minorEastAsia"/>
          <w:color w:val="000000" w:themeColor="text1"/>
          <w:spacing w:val="8"/>
          <w:kern w:val="0"/>
          <w:szCs w:val="21"/>
        </w:rPr>
      </w:pPr>
      <w:r>
        <w:rPr>
          <w:rFonts w:cs="宋体" w:asciiTheme="minorEastAsia" w:hAnsiTheme="minorEastAsia"/>
          <w:color w:val="000000" w:themeColor="text1"/>
          <w:spacing w:val="8"/>
          <w:kern w:val="0"/>
          <w:szCs w:val="21"/>
        </w:rPr>
        <w:t>76.企业安全文化建设</w:t>
      </w:r>
      <w:r>
        <w:rPr>
          <w:rFonts w:hint="eastAsia" w:cs="宋体" w:asciiTheme="minorEastAsia" w:hAnsiTheme="minorEastAsia"/>
          <w:color w:val="000000" w:themeColor="text1"/>
          <w:spacing w:val="8"/>
          <w:kern w:val="0"/>
          <w:szCs w:val="21"/>
        </w:rPr>
        <w:t>，就是要不断的提升人的安全素质，优化安全管理制度和基础条件，营造良好的安全氛围。关于企业安全文化建设的说法正确的有（　）。</w:t>
      </w:r>
    </w:p>
    <w:p>
      <w:pPr>
        <w:widowControl/>
        <w:shd w:val="clear" w:color="auto" w:fill="FFFFFF"/>
        <w:rPr>
          <w:rFonts w:cs="宋体" w:asciiTheme="minorEastAsia" w:hAnsiTheme="minorEastAsia"/>
          <w:color w:val="000000" w:themeColor="text1"/>
          <w:spacing w:val="8"/>
          <w:kern w:val="0"/>
          <w:szCs w:val="21"/>
        </w:rPr>
      </w:pPr>
      <w:r>
        <w:rPr>
          <w:rFonts w:cs="宋体" w:asciiTheme="minorEastAsia" w:hAnsiTheme="minorEastAsia"/>
          <w:color w:val="000000" w:themeColor="text1"/>
          <w:spacing w:val="8"/>
          <w:kern w:val="0"/>
          <w:szCs w:val="21"/>
        </w:rPr>
        <w:t>A.企业应考虑自身内部和外部的文化特征，通过全员参与企业安全文化建设来实现</w:t>
      </w:r>
    </w:p>
    <w:p>
      <w:pPr>
        <w:widowControl/>
        <w:shd w:val="clear" w:color="auto" w:fill="FFFFFF"/>
        <w:rPr>
          <w:rFonts w:cs="宋体" w:asciiTheme="minorEastAsia" w:hAnsiTheme="minorEastAsia"/>
          <w:color w:val="000000" w:themeColor="text1"/>
          <w:spacing w:val="8"/>
          <w:kern w:val="0"/>
          <w:szCs w:val="21"/>
        </w:rPr>
      </w:pPr>
      <w:r>
        <w:rPr>
          <w:rFonts w:cs="宋体" w:asciiTheme="minorEastAsia" w:hAnsiTheme="minorEastAsia"/>
          <w:color w:val="000000" w:themeColor="text1"/>
          <w:spacing w:val="8"/>
          <w:kern w:val="0"/>
          <w:szCs w:val="21"/>
        </w:rPr>
        <w:t>B.企业的每名员工都应该知晓和理解本企业的安全承诺</w:t>
      </w:r>
    </w:p>
    <w:p>
      <w:pPr>
        <w:widowControl/>
        <w:shd w:val="clear" w:color="auto" w:fill="FFFFFF"/>
        <w:rPr>
          <w:rFonts w:cs="宋体" w:asciiTheme="minorEastAsia" w:hAnsiTheme="minorEastAsia"/>
          <w:color w:val="000000" w:themeColor="text1"/>
          <w:spacing w:val="8"/>
          <w:kern w:val="0"/>
          <w:szCs w:val="21"/>
        </w:rPr>
      </w:pPr>
      <w:r>
        <w:rPr>
          <w:rFonts w:cs="宋体" w:asciiTheme="minorEastAsia" w:hAnsiTheme="minorEastAsia"/>
          <w:color w:val="000000" w:themeColor="text1"/>
          <w:spacing w:val="8"/>
          <w:kern w:val="0"/>
          <w:szCs w:val="21"/>
        </w:rPr>
        <w:t>C.企业应建立员工安全绩效评估系统，并建立安全绩效与业绩相结合的奖励制度</w:t>
      </w:r>
    </w:p>
    <w:p>
      <w:pPr>
        <w:widowControl/>
        <w:shd w:val="clear" w:color="auto" w:fill="FFFFFF"/>
        <w:rPr>
          <w:rFonts w:cs="宋体" w:asciiTheme="minorEastAsia" w:hAnsiTheme="minorEastAsia"/>
          <w:color w:val="000000" w:themeColor="text1"/>
          <w:spacing w:val="8"/>
          <w:kern w:val="0"/>
          <w:szCs w:val="21"/>
        </w:rPr>
      </w:pPr>
      <w:r>
        <w:rPr>
          <w:rFonts w:cs="宋体" w:asciiTheme="minorEastAsia" w:hAnsiTheme="minorEastAsia"/>
          <w:color w:val="000000" w:themeColor="text1"/>
          <w:spacing w:val="8"/>
          <w:kern w:val="0"/>
          <w:szCs w:val="21"/>
        </w:rPr>
        <w:t>D.企业应将自己的安全承诺传达给相关方，并要求保持一致</w:t>
      </w:r>
    </w:p>
    <w:p>
      <w:pPr>
        <w:widowControl/>
        <w:shd w:val="clear" w:color="auto" w:fill="FFFFFF"/>
        <w:rPr>
          <w:rFonts w:cs="宋体" w:asciiTheme="minorEastAsia" w:hAnsiTheme="minorEastAsia"/>
          <w:color w:val="000000" w:themeColor="text1"/>
          <w:spacing w:val="8"/>
          <w:kern w:val="0"/>
          <w:szCs w:val="21"/>
        </w:rPr>
      </w:pPr>
      <w:r>
        <w:rPr>
          <w:rFonts w:cs="宋体" w:asciiTheme="minorEastAsia" w:hAnsiTheme="minorEastAsia"/>
          <w:color w:val="000000" w:themeColor="text1"/>
          <w:spacing w:val="8"/>
          <w:kern w:val="0"/>
          <w:szCs w:val="21"/>
        </w:rPr>
        <w:t>E.企业安全文化建设应保持可持续发展，实现闭环管理</w:t>
      </w:r>
    </w:p>
    <w:p>
      <w:pPr>
        <w:rPr>
          <w:rFonts w:asciiTheme="minorEastAsia" w:hAnsiTheme="minorEastAsia"/>
          <w:color w:val="000000" w:themeColor="text1"/>
          <w:szCs w:val="21"/>
        </w:rPr>
      </w:pPr>
      <w:r>
        <w:rPr>
          <w:rFonts w:hint="eastAsia" w:asciiTheme="minorEastAsia" w:hAnsiTheme="minorEastAsia"/>
          <w:color w:val="000000" w:themeColor="text1"/>
          <w:szCs w:val="21"/>
        </w:rPr>
        <w:t>【答案】A</w:t>
      </w:r>
      <w:r>
        <w:rPr>
          <w:rFonts w:asciiTheme="minorEastAsia" w:hAnsiTheme="minorEastAsia"/>
          <w:color w:val="000000" w:themeColor="text1"/>
          <w:szCs w:val="21"/>
        </w:rPr>
        <w:t>BC</w:t>
      </w:r>
    </w:p>
    <w:p>
      <w:pPr>
        <w:rPr>
          <w:rFonts w:asciiTheme="minorEastAsia" w:hAnsiTheme="minorEastAsia"/>
          <w:color w:val="000000" w:themeColor="text1"/>
          <w:szCs w:val="21"/>
        </w:rPr>
      </w:pPr>
      <w:r>
        <w:rPr>
          <w:rFonts w:hint="eastAsia" w:asciiTheme="minorEastAsia" w:hAnsiTheme="minorEastAsia"/>
          <w:color w:val="000000" w:themeColor="text1"/>
          <w:szCs w:val="21"/>
        </w:rPr>
        <w:t>【解析】本题考查的是安全文化建设的基本内容。选项</w:t>
      </w:r>
      <w:r>
        <w:rPr>
          <w:rFonts w:asciiTheme="minorEastAsia" w:hAnsiTheme="minorEastAsia"/>
          <w:color w:val="000000" w:themeColor="text1"/>
          <w:szCs w:val="21"/>
        </w:rPr>
        <w:t>D</w:t>
      </w:r>
      <w:r>
        <w:rPr>
          <w:rFonts w:hint="eastAsia" w:asciiTheme="minorEastAsia" w:hAnsiTheme="minorEastAsia"/>
          <w:color w:val="000000" w:themeColor="text1"/>
          <w:szCs w:val="21"/>
        </w:rPr>
        <w:t>错误，企业应将自己的安全承诺传达到相关方，必要时应要求供应商、承包离等相关方提供相应的安全承诺。选项E，</w:t>
      </w:r>
      <w:r>
        <w:rPr>
          <w:rFonts w:cs="宋体" w:asciiTheme="minorEastAsia" w:hAnsiTheme="minorEastAsia"/>
          <w:color w:val="000000" w:themeColor="text1"/>
          <w:spacing w:val="8"/>
          <w:kern w:val="0"/>
          <w:szCs w:val="21"/>
        </w:rPr>
        <w:t>企业安全文化建设应保持可持续发展，</w:t>
      </w:r>
      <w:r>
        <w:rPr>
          <w:rFonts w:hint="eastAsia" w:cs="宋体" w:asciiTheme="minorEastAsia" w:hAnsiTheme="minorEastAsia"/>
          <w:color w:val="000000" w:themeColor="text1"/>
          <w:spacing w:val="8"/>
          <w:kern w:val="0"/>
          <w:szCs w:val="21"/>
        </w:rPr>
        <w:t>但是不能</w:t>
      </w:r>
      <w:r>
        <w:rPr>
          <w:rFonts w:cs="宋体" w:asciiTheme="minorEastAsia" w:hAnsiTheme="minorEastAsia"/>
          <w:color w:val="000000" w:themeColor="text1"/>
          <w:spacing w:val="8"/>
          <w:kern w:val="0"/>
          <w:szCs w:val="21"/>
        </w:rPr>
        <w:t>闭环管理</w:t>
      </w:r>
      <w:r>
        <w:rPr>
          <w:rFonts w:hint="eastAsia" w:cs="宋体" w:asciiTheme="minorEastAsia" w:hAnsiTheme="minorEastAsia"/>
          <w:color w:val="000000" w:themeColor="text1"/>
          <w:spacing w:val="8"/>
          <w:kern w:val="0"/>
          <w:szCs w:val="21"/>
        </w:rPr>
        <w:t>。</w:t>
      </w:r>
      <w:r>
        <w:rPr>
          <w:rFonts w:hint="eastAsia" w:asciiTheme="minorEastAsia" w:hAnsiTheme="minorEastAsia"/>
          <w:color w:val="000000" w:themeColor="text1"/>
          <w:szCs w:val="21"/>
        </w:rPr>
        <w:t>参见教材</w:t>
      </w:r>
      <w:r>
        <w:rPr>
          <w:rFonts w:asciiTheme="minorEastAsia" w:hAnsiTheme="minorEastAsia"/>
          <w:color w:val="000000" w:themeColor="text1"/>
          <w:szCs w:val="21"/>
        </w:rPr>
        <w:t>P43</w:t>
      </w:r>
      <w:r>
        <w:rPr>
          <w:rFonts w:hint="eastAsia" w:asciiTheme="minorEastAsia" w:hAnsiTheme="minorEastAsia"/>
          <w:color w:val="000000" w:themeColor="text1"/>
          <w:szCs w:val="21"/>
        </w:rPr>
        <w:t>。</w:t>
      </w:r>
    </w:p>
    <w:p>
      <w:pPr>
        <w:widowControl/>
        <w:shd w:val="clear" w:color="auto" w:fill="FFFFFF"/>
        <w:rPr>
          <w:rFonts w:cs="宋体" w:asciiTheme="minorEastAsia" w:hAnsiTheme="minorEastAsia"/>
          <w:color w:val="000000" w:themeColor="text1"/>
          <w:spacing w:val="8"/>
          <w:kern w:val="0"/>
          <w:szCs w:val="21"/>
        </w:rPr>
      </w:pP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77.化工公司委托承包商维修该公司某车间地下封闭燃气管线，鉴于该工程为受限空间作业，该化工公司根据受限空间作业安全管理要求，制定了受限空间作业安全管理措施。下列措施中符合安全要求的有（　）。</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A.受限空间作业时，承包商至少每2小时监测气体一次</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B.潮湿密闭受限空间，照明电压小于12V，且使用防爆型灯具</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C.受限作业许可证由燃气公司负责许可</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D.地下管线动火作业，按照二级动火作业管理</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E.工人穿防静电工作服作业</w:t>
      </w:r>
    </w:p>
    <w:p>
      <w:pPr>
        <w:rPr>
          <w:rFonts w:asciiTheme="minorEastAsia" w:hAnsiTheme="minorEastAsia"/>
          <w:color w:val="000000" w:themeColor="text1"/>
          <w:szCs w:val="21"/>
        </w:rPr>
      </w:pPr>
      <w:r>
        <w:rPr>
          <w:rFonts w:hint="eastAsia" w:asciiTheme="minorEastAsia" w:hAnsiTheme="minorEastAsia"/>
          <w:color w:val="000000" w:themeColor="text1"/>
          <w:szCs w:val="21"/>
        </w:rPr>
        <w:t>【答案】ABE</w:t>
      </w:r>
    </w:p>
    <w:p>
      <w:pPr>
        <w:rPr>
          <w:rFonts w:cs="宋体" w:asciiTheme="minorEastAsia" w:hAnsiTheme="minorEastAsia"/>
          <w:color w:val="000000" w:themeColor="text1"/>
          <w:spacing w:val="8"/>
          <w:kern w:val="0"/>
          <w:szCs w:val="21"/>
        </w:rPr>
      </w:pPr>
      <w:r>
        <w:rPr>
          <w:rFonts w:hint="eastAsia" w:asciiTheme="minorEastAsia" w:hAnsiTheme="minorEastAsia"/>
          <w:color w:val="000000" w:themeColor="text1"/>
          <w:szCs w:val="21"/>
        </w:rPr>
        <w:t>【解析】本题考查的是受限空间。选项B，</w:t>
      </w:r>
      <w:r>
        <w:rPr>
          <w:rFonts w:hint="eastAsia" w:cs="宋体" w:asciiTheme="minorEastAsia" w:hAnsiTheme="minorEastAsia"/>
          <w:color w:val="000000" w:themeColor="text1"/>
          <w:spacing w:val="8"/>
          <w:kern w:val="0"/>
          <w:szCs w:val="21"/>
        </w:rPr>
        <w:t>潮湿密闭受限空间，照明电压不大于12V，且使用防爆型灯具；选项C，受限作业许可证由化工公司负责许可；《化学品生产单位特殊作业安全规范》作业分级</w:t>
      </w:r>
    </w:p>
    <w:p>
      <w:pPr>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5.1.1 固定动火区外的动火作业一般分为二级动火、一级动火、特殊动火三个级别,遇节日、假日或其他特殊情况,动火作业应升级管理。</w:t>
      </w:r>
    </w:p>
    <w:p>
      <w:pPr>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注:企业应划定固定动火区及禁火区。</w:t>
      </w:r>
    </w:p>
    <w:p>
      <w:pPr>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5.1.2 二级动火作业:除特殊动火作业和一级动火作业以外的动火作业。凡生产装置或系统全部停车,装置经清洗、置换、分析合格并采取安全隔离措施后,可根据其火灾、爆炸危险性大小,经所在单位安全管理部门批准,动火作业可按二级动火作业管理。</w:t>
      </w:r>
    </w:p>
    <w:p>
      <w:pPr>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5.1.3 一级动火作业:在易燃易爆场所进行的除特殊动火作业以外的动火作业。厂区管廊上的动火作业按一级动火作业管理。</w:t>
      </w:r>
    </w:p>
    <w:p>
      <w:pPr>
        <w:rPr>
          <w:rFonts w:asciiTheme="minorEastAsia" w:hAnsiTheme="minorEastAsia"/>
          <w:color w:val="000000" w:themeColor="text1"/>
          <w:szCs w:val="21"/>
        </w:rPr>
      </w:pPr>
      <w:r>
        <w:rPr>
          <w:rFonts w:hint="eastAsia" w:cs="宋体" w:asciiTheme="minorEastAsia" w:hAnsiTheme="minorEastAsia"/>
          <w:color w:val="000000" w:themeColor="text1"/>
          <w:spacing w:val="8"/>
          <w:kern w:val="0"/>
          <w:szCs w:val="21"/>
        </w:rPr>
        <w:t>5.1.4 特殊动火作业:在生产运行状态下的易燃易爆生产装置、输送管道、储罐、容器等部位上及其他特殊危险场所进行的动火作业,带压不置换动火作业按特殊动火作业管理。</w:t>
      </w:r>
      <w:r>
        <w:rPr>
          <w:rFonts w:hint="eastAsia" w:asciiTheme="minorEastAsia" w:hAnsiTheme="minorEastAsia"/>
          <w:color w:val="000000" w:themeColor="text1"/>
          <w:szCs w:val="21"/>
        </w:rPr>
        <w:t>参见《受限空间作业安全管理制度》和</w:t>
      </w:r>
      <w:r>
        <w:rPr>
          <w:rFonts w:hint="eastAsia" w:cs="宋体" w:asciiTheme="minorEastAsia" w:hAnsiTheme="minorEastAsia"/>
          <w:color w:val="000000" w:themeColor="text1"/>
          <w:spacing w:val="8"/>
          <w:kern w:val="0"/>
          <w:szCs w:val="21"/>
        </w:rPr>
        <w:t>《化学品生产单位特殊作业安全规范》</w:t>
      </w:r>
      <w:r>
        <w:rPr>
          <w:rFonts w:hint="eastAsia" w:asciiTheme="minorEastAsia" w:hAnsiTheme="minorEastAsia"/>
          <w:color w:val="000000" w:themeColor="text1"/>
          <w:szCs w:val="21"/>
        </w:rPr>
        <w:t>。</w:t>
      </w:r>
    </w:p>
    <w:p>
      <w:pPr>
        <w:rPr>
          <w:rFonts w:asciiTheme="minorEastAsia" w:hAnsiTheme="minorEastAsia"/>
          <w:color w:val="000000" w:themeColor="text1"/>
          <w:szCs w:val="21"/>
        </w:rPr>
      </w:pP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78.甲市乙区与丙县以一条道路为界，甲市及所属区县现已完成机构改革，由各级市场监督管理局对本行政区域内特种设备安全实施监督管理。乙区某单位由于生产经营需要租赁丙县的某一锅炉房给生产供汽。某日该锅炉房的一台锅炉发生爆炸事故，造成1名值班人员死亡，5人重伤，直接经济损失103.5万元，事故发生后，政府部门迅速组建事故调查组，并聘请专家参与事故调查，根据有关规定，此次事故调查组组成单位和人员应包括（　）。</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A.丙县安全监管局</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B.丙县市场监督管理局</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C.乙区人民政府的代表</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D.事故调查组聘请的专家</w:t>
      </w:r>
    </w:p>
    <w:p>
      <w:pPr>
        <w:widowControl/>
        <w:shd w:val="clear" w:color="auto" w:fill="FFFFFF"/>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E.乙区安全监管局</w:t>
      </w:r>
    </w:p>
    <w:p>
      <w:pPr>
        <w:rPr>
          <w:rFonts w:asciiTheme="minorEastAsia" w:hAnsiTheme="minorEastAsia"/>
          <w:color w:val="000000" w:themeColor="text1"/>
          <w:szCs w:val="21"/>
        </w:rPr>
      </w:pPr>
      <w:r>
        <w:rPr>
          <w:rFonts w:hint="eastAsia" w:asciiTheme="minorEastAsia" w:hAnsiTheme="minorEastAsia"/>
          <w:color w:val="000000" w:themeColor="text1"/>
          <w:szCs w:val="21"/>
        </w:rPr>
        <w:t>【答案】AD</w:t>
      </w:r>
    </w:p>
    <w:p>
      <w:pPr>
        <w:rPr>
          <w:rFonts w:asciiTheme="minorEastAsia" w:hAnsiTheme="minorEastAsia"/>
          <w:color w:val="000000" w:themeColor="text1"/>
          <w:szCs w:val="21"/>
        </w:rPr>
      </w:pPr>
      <w:r>
        <w:rPr>
          <w:rFonts w:hint="eastAsia" w:asciiTheme="minorEastAsia" w:hAnsiTheme="minorEastAsia"/>
          <w:color w:val="000000" w:themeColor="text1"/>
          <w:szCs w:val="21"/>
        </w:rPr>
        <w:t>【解析】本题考查的是事故调查组的组成与责任。</w:t>
      </w:r>
      <w:r>
        <w:rPr>
          <w:rFonts w:hint="eastAsia" w:cs="宋体" w:asciiTheme="minorEastAsia" w:hAnsiTheme="minorEastAsia"/>
          <w:color w:val="000000" w:themeColor="text1"/>
          <w:spacing w:val="8"/>
          <w:kern w:val="0"/>
          <w:szCs w:val="21"/>
        </w:rPr>
        <w:t>造成1名值班人员死亡，5人重伤，直接经济损失103.5万元，属于一般事故，由县级人民政府负责调查。</w:t>
      </w:r>
      <w:r>
        <w:rPr>
          <w:rFonts w:hint="eastAsia" w:asciiTheme="minorEastAsia" w:hAnsiTheme="minorEastAsia"/>
          <w:color w:val="000000" w:themeColor="text1"/>
          <w:szCs w:val="21"/>
        </w:rPr>
        <w:t>事故调查组的组成应当遵循精简、效能的原则。根据事故的具体情况，事故调查组由有关人民政府、安全生产监督管理部门、负有安全生产监督管理职责的有关部门、监察机关、公安机关以及工会派人组成，并应当邀请人民检察院派人参加。事故调查组可以聘请有关专家参与调查。参见教材P215。</w:t>
      </w:r>
    </w:p>
    <w:p>
      <w:pPr>
        <w:rPr>
          <w:rFonts w:asciiTheme="minorEastAsia" w:hAnsiTheme="minorEastAsia"/>
          <w:color w:val="000000" w:themeColor="text1"/>
          <w:szCs w:val="21"/>
        </w:rPr>
      </w:pPr>
    </w:p>
    <w:p>
      <w:pPr>
        <w:widowControl/>
        <w:shd w:val="clear" w:color="auto" w:fill="FFFFFF"/>
        <w:spacing w:line="242" w:lineRule="atLeast"/>
        <w:rPr>
          <w:rFonts w:ascii="Calibri" w:hAnsi="Calibri" w:eastAsia="宋体" w:cs="宋体"/>
          <w:color w:val="000000"/>
          <w:kern w:val="0"/>
          <w:szCs w:val="21"/>
        </w:rPr>
      </w:pPr>
      <w:r>
        <w:rPr>
          <w:rFonts w:hint="eastAsia" w:ascii="宋体" w:hAnsi="宋体" w:eastAsia="宋体" w:cs="宋体"/>
          <w:color w:val="000000"/>
          <w:spacing w:val="8"/>
          <w:kern w:val="0"/>
          <w:sz w:val="23"/>
          <w:szCs w:val="23"/>
        </w:rPr>
        <w:t>79.某铁矿公司根据安全管理协议的要求，派驻张某对承包采掘施工的公司进行现场监督检查，协调作业过程中有关事项。根据对承包商作业过程监督管理的要求，作业过程监督管理的内容包括（　）。</w:t>
      </w:r>
    </w:p>
    <w:p>
      <w:pPr>
        <w:widowControl/>
        <w:shd w:val="clear" w:color="auto" w:fill="FFFFFF"/>
        <w:spacing w:line="242" w:lineRule="atLeast"/>
        <w:rPr>
          <w:rFonts w:ascii="Calibri" w:hAnsi="Calibri" w:eastAsia="宋体" w:cs="宋体"/>
          <w:color w:val="000000"/>
          <w:kern w:val="0"/>
          <w:szCs w:val="21"/>
        </w:rPr>
      </w:pPr>
      <w:r>
        <w:rPr>
          <w:rFonts w:hint="eastAsia" w:ascii="宋体" w:hAnsi="宋体" w:eastAsia="宋体" w:cs="宋体"/>
          <w:color w:val="000000"/>
          <w:spacing w:val="8"/>
          <w:kern w:val="0"/>
          <w:sz w:val="23"/>
          <w:szCs w:val="23"/>
        </w:rPr>
        <w:t>A.工作面钻机用电</w:t>
      </w:r>
    </w:p>
    <w:p>
      <w:pPr>
        <w:widowControl/>
        <w:shd w:val="clear" w:color="auto" w:fill="FFFFFF"/>
        <w:spacing w:line="242" w:lineRule="atLeast"/>
        <w:rPr>
          <w:rFonts w:ascii="Calibri" w:hAnsi="Calibri" w:eastAsia="宋体" w:cs="宋体"/>
          <w:color w:val="000000"/>
          <w:kern w:val="0"/>
          <w:szCs w:val="21"/>
        </w:rPr>
      </w:pPr>
      <w:r>
        <w:rPr>
          <w:rFonts w:hint="eastAsia" w:ascii="宋体" w:hAnsi="宋体" w:eastAsia="宋体" w:cs="宋体"/>
          <w:color w:val="000000"/>
          <w:spacing w:val="8"/>
          <w:kern w:val="0"/>
          <w:sz w:val="23"/>
          <w:szCs w:val="23"/>
        </w:rPr>
        <w:t>B.安全交底与危害告知</w:t>
      </w:r>
    </w:p>
    <w:p>
      <w:pPr>
        <w:widowControl/>
        <w:shd w:val="clear" w:color="auto" w:fill="FFFFFF"/>
        <w:spacing w:line="242" w:lineRule="atLeast"/>
        <w:rPr>
          <w:rFonts w:ascii="Calibri" w:hAnsi="Calibri" w:eastAsia="宋体" w:cs="宋体"/>
          <w:color w:val="000000"/>
          <w:kern w:val="0"/>
          <w:szCs w:val="21"/>
        </w:rPr>
      </w:pPr>
      <w:r>
        <w:rPr>
          <w:rFonts w:hint="eastAsia" w:ascii="宋体" w:hAnsi="宋体" w:eastAsia="宋体" w:cs="宋体"/>
          <w:color w:val="000000"/>
          <w:spacing w:val="8"/>
          <w:kern w:val="0"/>
          <w:sz w:val="23"/>
          <w:szCs w:val="23"/>
        </w:rPr>
        <w:t>C.承包工人的福利发放</w:t>
      </w:r>
    </w:p>
    <w:p>
      <w:pPr>
        <w:widowControl/>
        <w:shd w:val="clear" w:color="auto" w:fill="FFFFFF"/>
        <w:spacing w:line="242" w:lineRule="atLeast"/>
        <w:rPr>
          <w:rFonts w:ascii="Calibri" w:hAnsi="Calibri" w:eastAsia="宋体" w:cs="宋体"/>
          <w:color w:val="000000"/>
          <w:kern w:val="0"/>
          <w:szCs w:val="21"/>
        </w:rPr>
      </w:pPr>
      <w:r>
        <w:rPr>
          <w:rFonts w:hint="eastAsia" w:ascii="宋体" w:hAnsi="宋体" w:eastAsia="宋体" w:cs="宋体"/>
          <w:color w:val="000000"/>
          <w:spacing w:val="8"/>
          <w:kern w:val="0"/>
          <w:sz w:val="23"/>
          <w:szCs w:val="23"/>
        </w:rPr>
        <w:t>D.避难硐室灭火器状态</w:t>
      </w:r>
    </w:p>
    <w:p>
      <w:pPr>
        <w:widowControl/>
        <w:shd w:val="clear" w:color="auto" w:fill="FFFFFF"/>
        <w:spacing w:line="242" w:lineRule="atLeast"/>
        <w:rPr>
          <w:rFonts w:ascii="Calibri" w:hAnsi="Calibri" w:eastAsia="宋体" w:cs="宋体"/>
          <w:color w:val="000000"/>
          <w:kern w:val="0"/>
          <w:szCs w:val="21"/>
        </w:rPr>
      </w:pPr>
      <w:r>
        <w:rPr>
          <w:rFonts w:hint="eastAsia" w:ascii="宋体" w:hAnsi="宋体" w:eastAsia="宋体" w:cs="宋体"/>
          <w:color w:val="000000"/>
          <w:spacing w:val="8"/>
          <w:kern w:val="0"/>
          <w:sz w:val="23"/>
          <w:szCs w:val="23"/>
        </w:rPr>
        <w:t>E.采掘方案的变更</w:t>
      </w:r>
    </w:p>
    <w:p>
      <w:pPr>
        <w:widowControl/>
        <w:shd w:val="clear" w:color="auto" w:fill="FFFFFF"/>
        <w:spacing w:line="242" w:lineRule="atLeast"/>
        <w:rPr>
          <w:rFonts w:ascii="Calibri" w:hAnsi="Calibri" w:eastAsia="宋体" w:cs="宋体"/>
          <w:color w:val="000000"/>
          <w:kern w:val="0"/>
          <w:szCs w:val="21"/>
        </w:rPr>
      </w:pPr>
      <w:r>
        <w:rPr>
          <w:rFonts w:hint="eastAsia" w:ascii="宋体" w:hAnsi="宋体" w:eastAsia="宋体" w:cs="宋体"/>
          <w:color w:val="000000"/>
          <w:spacing w:val="8"/>
          <w:kern w:val="0"/>
          <w:sz w:val="23"/>
          <w:szCs w:val="23"/>
        </w:rPr>
        <w:t>【答案】BDE</w:t>
      </w:r>
    </w:p>
    <w:p>
      <w:pPr>
        <w:widowControl/>
        <w:shd w:val="clear" w:color="auto" w:fill="FFFFFF"/>
        <w:spacing w:line="242" w:lineRule="atLeast"/>
        <w:rPr>
          <w:rFonts w:ascii="Calibri" w:hAnsi="Calibri" w:eastAsia="宋体" w:cs="宋体"/>
          <w:color w:val="000000"/>
          <w:kern w:val="0"/>
          <w:szCs w:val="21"/>
        </w:rPr>
      </w:pPr>
      <w:r>
        <w:rPr>
          <w:rFonts w:hint="eastAsia" w:ascii="宋体" w:hAnsi="宋体" w:eastAsia="宋体" w:cs="宋体"/>
          <w:color w:val="000000"/>
          <w:spacing w:val="8"/>
          <w:kern w:val="0"/>
          <w:sz w:val="23"/>
          <w:szCs w:val="23"/>
        </w:rPr>
        <w:t>【解析】本题考查的是安全生产监督管理的方式与内容。事中的监督管理</w:t>
      </w:r>
    </w:p>
    <w:p>
      <w:pPr>
        <w:widowControl/>
        <w:shd w:val="clear" w:color="auto" w:fill="FFFFFF"/>
        <w:spacing w:line="242" w:lineRule="atLeast"/>
        <w:rPr>
          <w:rFonts w:ascii="宋体" w:hAnsi="宋体" w:eastAsia="宋体" w:cs="宋体"/>
          <w:color w:val="000000"/>
          <w:spacing w:val="8"/>
          <w:kern w:val="0"/>
          <w:sz w:val="23"/>
          <w:szCs w:val="23"/>
        </w:rPr>
      </w:pPr>
      <w:r>
        <w:rPr>
          <w:rFonts w:hint="eastAsia" w:ascii="宋体" w:hAnsi="宋体" w:eastAsia="宋体" w:cs="宋体"/>
          <w:color w:val="000000"/>
          <w:spacing w:val="8"/>
          <w:kern w:val="0"/>
          <w:sz w:val="23"/>
          <w:szCs w:val="23"/>
        </w:rPr>
        <w:t>主要是日常的监督检查、安全大检查、重点行业和领域的安全生产专项整治、许可证的监督检查等。事中监督管理重点在作业场所的监督检查，监督检查方式主要有两种：（1）行为监察。即监督检查生产经营单位安全生产的组织管理、规章制度建设、职工教育培训、各级安全生产责任制的实施等工作。（2）技术监察。是对物质条件的监督检查，包括：对新建、扩建、改建和技术改造工程项目的"三同时"监察；对用人单位现有防护措施与设施完好率、使用率的监察；对个人防护用品的质量、配备与使用的监察；对危险性较大的设备、危害性较严重的作业场所和特殊工种作业的监察等。参见教材P109。</w:t>
      </w:r>
    </w:p>
    <w:p>
      <w:pPr>
        <w:widowControl/>
        <w:shd w:val="clear" w:color="auto" w:fill="FFFFFF"/>
        <w:spacing w:line="242" w:lineRule="atLeast"/>
        <w:rPr>
          <w:rFonts w:ascii="Calibri" w:hAnsi="Calibri" w:eastAsia="宋体" w:cs="宋体"/>
          <w:color w:val="000000"/>
          <w:kern w:val="0"/>
          <w:szCs w:val="21"/>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80.甲公司欲收购1栋商贸大厦，在收购前，甲公司委托乙专业机构对该商贸大厦的消防系统，电气系统特种设备，建筑结构等进行安全评价，收购成功后，甲公司对大厦进行重新改造，又委托丙专业机构对该改造项目进行安全评价，关于安全评价管理的说法正确的有（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A.乙专业机构所作的评价，属于安全验收评价</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B.甲公司可以组织本单位有关人员完成收购前的安全评价</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C.甲公司可以组织本单位有关人员完成收购后的安全评价</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D.丙专业机构所作的评价属于安全预评价</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E.甲公司可以委托丙专业机构对大厦改造项目完成前和完成后进行安全评价</w:t>
      </w:r>
      <w:r>
        <w:rPr>
          <w:rFonts w:hint="eastAsia" w:ascii="宋体" w:hAnsi="宋体" w:eastAsia="宋体" w:cs="宋体"/>
          <w:color w:val="000000" w:themeColor="text1"/>
          <w:spacing w:val="8"/>
          <w:kern w:val="0"/>
          <w:sz w:val="23"/>
          <w:szCs w:val="23"/>
        </w:rPr>
        <w:br w:type="textWrapping"/>
      </w:r>
      <w:r>
        <w:rPr>
          <w:rFonts w:hint="eastAsia"/>
        </w:rPr>
        <w:t>【答案】AD</w:t>
      </w:r>
    </w:p>
    <w:p>
      <w:pPr>
        <w:rPr>
          <w:rFonts w:ascii="宋体" w:hAnsi="宋体" w:eastAsia="宋体"/>
          <w:sz w:val="23"/>
          <w:szCs w:val="23"/>
        </w:rPr>
      </w:pPr>
      <w:r>
        <w:rPr>
          <w:rFonts w:hint="eastAsia"/>
        </w:rPr>
        <w:t>【解析】</w:t>
      </w:r>
      <w:r>
        <w:rPr>
          <w:rFonts w:hint="eastAsia" w:ascii="宋体" w:hAnsi="宋体" w:eastAsia="宋体"/>
          <w:sz w:val="23"/>
          <w:szCs w:val="23"/>
        </w:rPr>
        <w:t>本题考查的是安全评价。选项A正确，，在建设项目竣工后正式生产运行前或工业园区建设完成后，通过检查建设项目安全设施与主体工程同时设计、同时施工、同时投入生产和使用的情况或工业园区内的安全设施、设备、装置投入生产和使用的情况，检查安全生产管理措施到位情况，检查安全生产规章制度健全情况，检查事故应急救援预案建立情况，审查确定建设项目、工业园区建设满足安全生产法律法规、标准、规范要求的符合性，从整体上确定建设项目、工业园区的运行状况和安全管理情况，做出安全验收评价结论的活动。选项B、C错误，应自主选择具备相应资质的安全评价机构按有关规定进行安全评价；选项D正确，安全预评价是在项目建设前；选项E错误，同一对象的安全预评价和安全验收评价，应有不同的安全评价机构分别承担</w:t>
      </w:r>
      <w:r>
        <w:rPr>
          <w:rFonts w:hint="eastAsia" w:ascii="宋体" w:hAnsi="宋体" w:eastAsia="宋体" w:cs="宋体"/>
          <w:color w:val="000000" w:themeColor="text1"/>
          <w:spacing w:val="8"/>
          <w:kern w:val="0"/>
          <w:sz w:val="23"/>
          <w:szCs w:val="23"/>
        </w:rPr>
        <w:t>。</w:t>
      </w:r>
      <w:r>
        <w:rPr>
          <w:rFonts w:hint="eastAsia" w:ascii="宋体" w:hAnsi="宋体" w:eastAsia="宋体"/>
          <w:sz w:val="23"/>
          <w:szCs w:val="23"/>
        </w:rPr>
        <w:t>参见教材P117。</w:t>
      </w:r>
    </w:p>
    <w:p>
      <w:pPr>
        <w:rPr>
          <w:rFonts w:ascii="宋体" w:hAnsi="宋体" w:eastAsia="宋体"/>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81.某化纤厂准备新建一化纤加工子公司，聘请安全评价公司对该项目进行安全预评价工作。针对评价公司辨识出的后加工车间存在的危险因素，预先采取相应的安全技术措施，下列安全技术措施中可以减少事故损失的有（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A.存在爆炸性纤维的后加工车间使用不发火花的地面</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B.存在爆炸性纤维的后加工车间，使用隔爆型开关</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C.存在爆炸性纤维的后加工车间顶部采用轻质屋顶</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D.设计师确保后加工车间与其他建筑物保持足够的安全距离</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E.存在爆炸性纤维的后加工车间使用混凝土结构</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【答案】CDE</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编制安全技术措施技术的基本原则。减少事故损失的安全技术措施包括：（1）隔离；（2）设置薄弱环节；（3）个体防护；（4）避难与救援。选项C属于薄弱环节；选项D属于隔离；选项E属于隔离。选项ACE均属于防止事故发生的安全技术措施。参见教材P75。</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82.某西部大型金属矿山在辨识矿井周边环境、厂房以及尾矿库存在的风险因素基础上，编制了山洪、火灾事故、极端天气等应急预案，关于该应急预案的说法，正确的有（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A.尾矿库溃坝专项应急预案应单独编制</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B.火灾专项应急预案应包括火灾风险分析</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C.应急预案附件应包括相关机构、人员联系方式、应急装备清单等文件资料</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D.山洪应急预案不应作为生产安全事故综合应急预案范畴</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E.各专项应急预案编制内容应包含9个要素</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【答案】ABCE</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事故应急预案体系。选项AD，专项预案是针对某种具体的、特定类型的紧急情况，如煤矿瓦斯爆炸、危险物质泄、火灾、某一自然灾害、危险源和应急保障而制定的计划或方案，是综合应急预案的组成部分，应按照综合应急预案的程序和要求组织制定，并作为综合应急预案的附件；选项B，</w:t>
      </w:r>
      <w:r>
        <w:rPr>
          <w:rFonts w:ascii="宋体" w:hAnsi="宋体" w:eastAsia="宋体" w:cs="宋体"/>
          <w:color w:val="000000" w:themeColor="text1"/>
          <w:spacing w:val="8"/>
          <w:kern w:val="0"/>
          <w:sz w:val="23"/>
          <w:szCs w:val="23"/>
        </w:rPr>
        <w:t>专项应急预案主要包括事故风险分析、应急指挥机构及职责、处置程序和措施等内容</w:t>
      </w:r>
      <w:r>
        <w:rPr>
          <w:rFonts w:hint="eastAsia" w:ascii="宋体" w:hAnsi="宋体" w:eastAsia="宋体" w:cs="宋体"/>
          <w:color w:val="000000" w:themeColor="text1"/>
          <w:spacing w:val="8"/>
          <w:kern w:val="0"/>
          <w:sz w:val="23"/>
          <w:szCs w:val="23"/>
        </w:rPr>
        <w:t>；选项C，《生产经营单位安全生产事故应急预案编制导则》中附件包含：有关应急部门、机构或人员的联系方式；应急物资装备的名录或清单；规范化格式文本；关键的路线、标识和图纸；有关协议或备忘录；选项E，《生产经营单位安全生产事故应急预案编制导则》包含9个要素。参见教材P194、《生产经营单位安全生产事故应急预案编制导则》。</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83.某企业在风险管控和隐患排查治理双重预防机制建设中，为分析所属一家工厂近十年来发生伤害事故的变化规律，针对不同的分析目的，分别使用了下表所示的不同类型的统计图，其中运用正确的有（　）。</w:t>
      </w:r>
    </w:p>
    <w:p>
      <w:pPr>
        <w:widowControl/>
        <w:shd w:val="clear" w:color="auto" w:fill="FFFFFF"/>
        <w:jc w:val="center"/>
        <w:rPr>
          <w:rFonts w:ascii="微软雅黑" w:hAnsi="微软雅黑" w:eastAsia="微软雅黑" w:cs="宋体"/>
          <w:color w:val="000000" w:themeColor="text1"/>
          <w:spacing w:val="8"/>
          <w:kern w:val="0"/>
          <w:sz w:val="24"/>
          <w:szCs w:val="24"/>
        </w:rPr>
      </w:pPr>
      <w:r>
        <w:rPr>
          <w:rFonts w:ascii="微软雅黑" w:hAnsi="微软雅黑" w:eastAsia="微软雅黑" w:cs="宋体"/>
          <w:color w:val="000000" w:themeColor="text1"/>
          <w:spacing w:val="8"/>
          <w:kern w:val="0"/>
          <w:sz w:val="24"/>
          <w:szCs w:val="24"/>
        </w:rPr>
        <w:drawing>
          <wp:inline distT="0" distB="0" distL="0" distR="0">
            <wp:extent cx="4905375" cy="1952625"/>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cstate="print"/>
                    <a:srcRect/>
                    <a:stretch>
                      <a:fillRect/>
                    </a:stretch>
                  </pic:blipFill>
                  <pic:spPr>
                    <a:xfrm>
                      <a:off x="0" y="0"/>
                      <a:ext cx="4905375" cy="1952625"/>
                    </a:xfrm>
                    <a:prstGeom prst="rect">
                      <a:avLst/>
                    </a:prstGeom>
                    <a:noFill/>
                    <a:ln w="9525">
                      <a:noFill/>
                      <a:miter lim="800000"/>
                      <a:headEnd/>
                      <a:tailEnd/>
                    </a:ln>
                  </pic:spPr>
                </pic:pic>
              </a:graphicData>
            </a:graphic>
          </wp:inline>
        </w:drawing>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A.序号1</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B.序号5</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C.序号2</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D.序号3</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E.序号4</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【答案】ACDE</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【解析】本题考查的是统计图表的编制。参见教材P222。</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drawing>
          <wp:inline distT="0" distB="0" distL="0" distR="0">
            <wp:extent cx="5274310" cy="1715135"/>
            <wp:effectExtent l="1905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cstate="print"/>
                    <a:srcRect/>
                    <a:stretch>
                      <a:fillRect/>
                    </a:stretch>
                  </pic:blipFill>
                  <pic:spPr>
                    <a:xfrm>
                      <a:off x="0" y="0"/>
                      <a:ext cx="5274310" cy="1715353"/>
                    </a:xfrm>
                    <a:prstGeom prst="rect">
                      <a:avLst/>
                    </a:prstGeom>
                    <a:noFill/>
                    <a:ln w="9525">
                      <a:noFill/>
                      <a:miter lim="800000"/>
                      <a:headEnd/>
                      <a:tailEnd/>
                    </a:ln>
                  </pic:spPr>
                </pic:pic>
              </a:graphicData>
            </a:graphic>
          </wp:inline>
        </w:drawing>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84.某企业为落实各级安委会印发的文件要求，完善隐患排查治理体系，结合企业实际，按照《国务院安委会办公室关于印发标本兼治遏制重特大事故工作指南的通知》(安委办[2016]3号)的要求，设计细化隐患排查治理清单。根据相关要求，隐患排查清单的表格设计应包含的条目有（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A.事项</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B.内容</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C.频次</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D.责任人</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E.经费</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【答案】ABCD</w:t>
      </w:r>
    </w:p>
    <w:p>
      <w:pPr>
        <w:widowControl/>
        <w:shd w:val="clear" w:color="auto" w:fill="FFFFFF"/>
        <w:rPr>
          <w:rFonts w:ascii="宋体" w:hAnsi="宋体" w:eastAsia="宋体" w:cs="宋体"/>
          <w:color w:val="000000" w:themeColor="text1"/>
          <w:spacing w:val="8"/>
          <w:kern w:val="0"/>
          <w:sz w:val="23"/>
          <w:szCs w:val="23"/>
        </w:rPr>
      </w:pPr>
      <w:r>
        <w:rPr>
          <w:rFonts w:hint="eastAsia" w:ascii="宋体" w:hAnsi="宋体" w:eastAsia="宋体" w:cs="宋体"/>
          <w:color w:val="000000" w:themeColor="text1"/>
          <w:spacing w:val="8"/>
          <w:kern w:val="0"/>
          <w:sz w:val="23"/>
          <w:szCs w:val="23"/>
        </w:rPr>
        <w:t>【解析】本题考查的是隐患排查治理。《国务院安委会办公室关于印发标本兼治遏制重特大事故工作指南的通知》中要求一、提高认识、加强组织领导中要求明确目标任务，落实工作措施，细化责任分工，抓紧组织推进，力争取得实效，所以条目中应该包括选项AB事项和内容；要求二、突出重点，做到精准施策中要求力争尽快在减少重特大事故数量、频次和减轻危害后果上见到实效，所以条目中应该包括选项C频次；要求五、加强督导，推动工作落实，要求建立跟踪督办制度，所以条目中应该包括选项D责任人。</w:t>
      </w:r>
    </w:p>
    <w:p>
      <w:pPr>
        <w:widowControl/>
        <w:shd w:val="clear" w:color="auto" w:fill="FFFFFF"/>
        <w:rPr>
          <w:rFonts w:ascii="宋体" w:hAnsi="宋体" w:eastAsia="宋体" w:cs="宋体"/>
          <w:color w:val="000000" w:themeColor="text1"/>
          <w:spacing w:val="8"/>
          <w:kern w:val="0"/>
          <w:sz w:val="23"/>
          <w:szCs w:val="23"/>
        </w:rPr>
      </w:pP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85.某化工企业委托外部施工单位对部分生产区域进行拆除作业，拆除区域有动火作业、受限空间作业、高处作业和吊装作业，该企业同承包单位就这些作业存在的危险进行了确认，并明确了作业许可的相关要求和控制措施，根据有关规定，下列针对该拆除现场作业的要求中正确的有（　）。</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A.拆除作业动火时应坚持“三不动火，适时动火”原则</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B.拆除遇到受限空间作业时坚持“三不进入”原则</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C.高处作业证有效期不应超过10天</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D.吊装质量大于10t的重物，应办理吊装安全作业证</w:t>
      </w:r>
    </w:p>
    <w:p>
      <w:pPr>
        <w:widowControl/>
        <w:shd w:val="clear" w:color="auto" w:fill="FFFFFF"/>
        <w:rPr>
          <w:rFonts w:ascii="微软雅黑" w:hAnsi="微软雅黑" w:eastAsia="微软雅黑" w:cs="宋体"/>
          <w:color w:val="000000" w:themeColor="text1"/>
          <w:spacing w:val="8"/>
          <w:kern w:val="0"/>
          <w:sz w:val="24"/>
          <w:szCs w:val="24"/>
        </w:rPr>
      </w:pPr>
      <w:r>
        <w:rPr>
          <w:rFonts w:hint="eastAsia" w:ascii="宋体" w:hAnsi="宋体" w:eastAsia="宋体" w:cs="宋体"/>
          <w:color w:val="000000" w:themeColor="text1"/>
          <w:spacing w:val="8"/>
          <w:kern w:val="0"/>
          <w:sz w:val="23"/>
          <w:szCs w:val="23"/>
        </w:rPr>
        <w:t>E.废弃燃气管线动火作业按二级动火作业管理</w:t>
      </w:r>
    </w:p>
    <w:p>
      <w:pPr>
        <w:rPr>
          <w:color w:val="000000" w:themeColor="text1"/>
        </w:rPr>
      </w:pPr>
      <w:r>
        <w:rPr>
          <w:rFonts w:hint="eastAsia"/>
          <w:color w:val="000000" w:themeColor="text1"/>
        </w:rPr>
        <w:t>【答案】BD</w:t>
      </w:r>
    </w:p>
    <w:p>
      <w:pPr>
        <w:rPr>
          <w:rFonts w:cs="宋体" w:asciiTheme="minorEastAsia" w:hAnsiTheme="minorEastAsia"/>
          <w:color w:val="000000" w:themeColor="text1"/>
          <w:spacing w:val="8"/>
          <w:kern w:val="0"/>
          <w:szCs w:val="21"/>
        </w:rPr>
      </w:pPr>
      <w:r>
        <w:rPr>
          <w:rFonts w:hint="eastAsia"/>
          <w:color w:val="000000" w:themeColor="text1"/>
        </w:rPr>
        <w:t>【解析】选项A错误，各类动火应严格执行安全消防相关技术要求，做到“三不动火”和“十不焊割”；选项B正确，“三不进入”是指没有经批准的《进入受限空间作业许可证》不进入，安全措施不落实不进入，监护人不在场不进入；选项C错误，高处作业证属于特种作业操作证，有效期应该为6年；选项D正确，《化工企业厂区作业安全规程》中规定吊装质量大于10t的物体应办理《吊装安全作业证》；选项E，</w:t>
      </w:r>
      <w:r>
        <w:rPr>
          <w:rFonts w:hint="eastAsia" w:cs="宋体" w:asciiTheme="minorEastAsia" w:hAnsiTheme="minorEastAsia"/>
          <w:color w:val="000000" w:themeColor="text1"/>
          <w:spacing w:val="8"/>
          <w:kern w:val="0"/>
          <w:szCs w:val="21"/>
        </w:rPr>
        <w:t>《化学品生产单位特殊作业安全规范》作业分级</w:t>
      </w:r>
    </w:p>
    <w:p>
      <w:pPr>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5.1.1 固定动火区外的动火作业一般分为二级动火、一级动火、特殊动火三个级别,遇节日、假日或其他特殊情况,动火作业应升级管理。</w:t>
      </w:r>
    </w:p>
    <w:p>
      <w:pPr>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注:企业应划定固定动火区及禁火区。</w:t>
      </w:r>
    </w:p>
    <w:p>
      <w:pPr>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5.1.2 二级动火作业:除特殊动火作业和一级动火作业以外的动火作业。凡生产装置或系统全部停车,装置经清洗、置换、分析合格并采取安全隔离措施后,可根据其火灾、爆炸危险性大小,经所在单位安全管理部门批准,动火作业可按二级动火作业管理。</w:t>
      </w:r>
    </w:p>
    <w:p>
      <w:pPr>
        <w:rPr>
          <w:rFonts w:cs="宋体" w:asciiTheme="minorEastAsia" w:hAnsiTheme="minorEastAsia"/>
          <w:color w:val="000000" w:themeColor="text1"/>
          <w:spacing w:val="8"/>
          <w:kern w:val="0"/>
          <w:szCs w:val="21"/>
        </w:rPr>
      </w:pPr>
      <w:r>
        <w:rPr>
          <w:rFonts w:hint="eastAsia" w:cs="宋体" w:asciiTheme="minorEastAsia" w:hAnsiTheme="minorEastAsia"/>
          <w:color w:val="000000" w:themeColor="text1"/>
          <w:spacing w:val="8"/>
          <w:kern w:val="0"/>
          <w:szCs w:val="21"/>
        </w:rPr>
        <w:t>5.1.3 一级动火作业:在易燃易爆场所进行的除特殊动火作业以外的动火作业。厂区管廊上的动火作业按一级动火作业管理。</w:t>
      </w:r>
    </w:p>
    <w:p>
      <w:pPr>
        <w:rPr>
          <w:rFonts w:asciiTheme="minorEastAsia" w:hAnsiTheme="minorEastAsia"/>
          <w:color w:val="000000" w:themeColor="text1"/>
          <w:szCs w:val="21"/>
        </w:rPr>
      </w:pPr>
      <w:r>
        <w:rPr>
          <w:rFonts w:hint="eastAsia" w:cs="宋体" w:asciiTheme="minorEastAsia" w:hAnsiTheme="minorEastAsia"/>
          <w:color w:val="000000" w:themeColor="text1"/>
          <w:spacing w:val="8"/>
          <w:kern w:val="0"/>
          <w:szCs w:val="21"/>
        </w:rPr>
        <w:t>5.1.4 特殊动火作业:在生产运行状态下的易燃易爆生产装置、输送管道、储罐、容器等部位上及其他特殊危险场所进行的动火作业,带压不置换动火作业按特殊动火作业管理。</w:t>
      </w:r>
      <w:r>
        <w:rPr>
          <w:rFonts w:hint="eastAsia" w:asciiTheme="minorEastAsia" w:hAnsiTheme="minorEastAsia"/>
          <w:color w:val="000000" w:themeColor="text1"/>
          <w:szCs w:val="21"/>
        </w:rPr>
        <w:t>参见《受限空间作业安全管理制度》和</w:t>
      </w:r>
      <w:r>
        <w:rPr>
          <w:rFonts w:hint="eastAsia" w:cs="宋体" w:asciiTheme="minorEastAsia" w:hAnsiTheme="minorEastAsia"/>
          <w:color w:val="000000" w:themeColor="text1"/>
          <w:spacing w:val="8"/>
          <w:kern w:val="0"/>
          <w:szCs w:val="21"/>
        </w:rPr>
        <w:t>《化学品生产单位特殊作业安全规范》</w:t>
      </w:r>
      <w:r>
        <w:rPr>
          <w:rFonts w:hint="eastAsia" w:asciiTheme="minorEastAsia" w:hAnsiTheme="minorEastAsia"/>
          <w:color w:val="000000" w:themeColor="text1"/>
          <w:szCs w:val="21"/>
        </w:rPr>
        <w:t>。</w:t>
      </w:r>
    </w:p>
    <w:p>
      <w:pPr>
        <w:rPr>
          <w:color w:val="000000" w:themeColor="text1"/>
        </w:rPr>
      </w:pP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eb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Webdings">
    <w:panose1 w:val="05030102010509060703"/>
    <w:charset w:val="00"/>
    <w:family w:val="auto"/>
    <w:pitch w:val="default"/>
    <w:sig w:usb0="00000000" w:usb1="00000000" w:usb2="00000000" w:usb3="00000000" w:csb0="80000000" w:csb1="00000000"/>
  </w:font>
  <w:font w:name="Segoe UI">
    <w:panose1 w:val="020B0502040204020203"/>
    <w:charset w:val="00"/>
    <w:family w:val="auto"/>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ins w:id="0" w:author="dell" w:date="2019-07-25T15:10:33Z">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6593205"/>
            <wp:effectExtent l="0" t="0" r="2540" b="17145"/>
            <wp:wrapNone/>
            <wp:docPr id="8" name="WordPictureWatermark28372"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PictureWatermark28372" descr="水印1"/>
                    <pic:cNvPicPr>
                      <a:picLocks noChangeAspect="1"/>
                    </pic:cNvPicPr>
                  </pic:nvPicPr>
                  <pic:blipFill>
                    <a:blip r:embed="rId1"/>
                    <a:stretch>
                      <a:fillRect/>
                    </a:stretch>
                  </pic:blipFill>
                  <pic:spPr>
                    <a:xfrm>
                      <a:off x="0" y="0"/>
                      <a:ext cx="5274310" cy="6593205"/>
                    </a:xfrm>
                    <a:prstGeom prst="rect">
                      <a:avLst/>
                    </a:prstGeom>
                    <a:noFill/>
                    <a:ln>
                      <a:noFill/>
                    </a:ln>
                  </pic:spPr>
                </pic:pic>
              </a:graphicData>
            </a:graphic>
          </wp:anchor>
        </w:drawing>
      </w:r>
    </w:ins>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AD"/>
    <w:rsid w:val="00021F5B"/>
    <w:rsid w:val="00075D45"/>
    <w:rsid w:val="00080882"/>
    <w:rsid w:val="000938CC"/>
    <w:rsid w:val="000C2D7B"/>
    <w:rsid w:val="000D4D74"/>
    <w:rsid w:val="000E2490"/>
    <w:rsid w:val="001077A4"/>
    <w:rsid w:val="00125226"/>
    <w:rsid w:val="00187774"/>
    <w:rsid w:val="001B06A3"/>
    <w:rsid w:val="001C77A8"/>
    <w:rsid w:val="001F64D9"/>
    <w:rsid w:val="002132A0"/>
    <w:rsid w:val="00253041"/>
    <w:rsid w:val="002F2BBD"/>
    <w:rsid w:val="00314788"/>
    <w:rsid w:val="00372807"/>
    <w:rsid w:val="003B2C7A"/>
    <w:rsid w:val="003D0778"/>
    <w:rsid w:val="00414A10"/>
    <w:rsid w:val="0042685E"/>
    <w:rsid w:val="0047480C"/>
    <w:rsid w:val="00495E1B"/>
    <w:rsid w:val="004A09E0"/>
    <w:rsid w:val="004A479B"/>
    <w:rsid w:val="004E64C6"/>
    <w:rsid w:val="00534171"/>
    <w:rsid w:val="00565F0A"/>
    <w:rsid w:val="00571B1E"/>
    <w:rsid w:val="00576ECB"/>
    <w:rsid w:val="00580F39"/>
    <w:rsid w:val="005B65AD"/>
    <w:rsid w:val="0065274A"/>
    <w:rsid w:val="00656757"/>
    <w:rsid w:val="006607AE"/>
    <w:rsid w:val="006836CA"/>
    <w:rsid w:val="00695987"/>
    <w:rsid w:val="006C673D"/>
    <w:rsid w:val="0070769C"/>
    <w:rsid w:val="00757370"/>
    <w:rsid w:val="008F36A5"/>
    <w:rsid w:val="00926E74"/>
    <w:rsid w:val="0094021A"/>
    <w:rsid w:val="00952AB1"/>
    <w:rsid w:val="00A160C0"/>
    <w:rsid w:val="00A30B75"/>
    <w:rsid w:val="00B13EDC"/>
    <w:rsid w:val="00B652C0"/>
    <w:rsid w:val="00B85498"/>
    <w:rsid w:val="00BD79B1"/>
    <w:rsid w:val="00C3723C"/>
    <w:rsid w:val="00CA1657"/>
    <w:rsid w:val="00CB34D6"/>
    <w:rsid w:val="00D41F87"/>
    <w:rsid w:val="00D63073"/>
    <w:rsid w:val="00D73EF4"/>
    <w:rsid w:val="00D842C4"/>
    <w:rsid w:val="00D9309E"/>
    <w:rsid w:val="00DA19A9"/>
    <w:rsid w:val="00E1706E"/>
    <w:rsid w:val="00E31116"/>
    <w:rsid w:val="00E508AB"/>
    <w:rsid w:val="00E74168"/>
    <w:rsid w:val="00E81D26"/>
    <w:rsid w:val="00E83332"/>
    <w:rsid w:val="00EA49EC"/>
    <w:rsid w:val="00EA6AD6"/>
    <w:rsid w:val="00EB07C3"/>
    <w:rsid w:val="00EC0333"/>
    <w:rsid w:val="00EF66F0"/>
    <w:rsid w:val="00F31ABB"/>
    <w:rsid w:val="00F338A7"/>
    <w:rsid w:val="00F4605C"/>
    <w:rsid w:val="00F5257E"/>
    <w:rsid w:val="34EF5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4846</Words>
  <Characters>27628</Characters>
  <Lines>230</Lines>
  <Paragraphs>64</Paragraphs>
  <TotalTime>1</TotalTime>
  <ScaleCrop>false</ScaleCrop>
  <LinksUpToDate>false</LinksUpToDate>
  <CharactersWithSpaces>32410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2018-10-30T09:19:00Z</dcterms:created>
  <dc:creator>李思学</dc:creator>
  <cp:lastModifiedBy>dell</cp:lastModifiedBy>
  <dcterms:modified xsi:type="dcterms:W3CDTF">2019-07-25T07:11:00Z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